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14E" w:rsidRPr="003F014E" w:rsidRDefault="003F014E" w:rsidP="003F014E">
      <w:pPr>
        <w:shd w:val="clear" w:color="auto" w:fill="FFFFFF"/>
        <w:spacing w:after="0" w:line="240" w:lineRule="auto"/>
        <w:ind w:right="1"/>
        <w:jc w:val="center"/>
        <w:rPr>
          <w:b/>
          <w:bCs/>
          <w:i/>
          <w:spacing w:val="1"/>
          <w:sz w:val="28"/>
        </w:rPr>
      </w:pPr>
      <w:r w:rsidRPr="003F014E">
        <w:rPr>
          <w:b/>
          <w:i/>
          <w:sz w:val="28"/>
        </w:rPr>
        <w:t xml:space="preserve">Урок русского языка по теме </w:t>
      </w:r>
      <w:r w:rsidRPr="003F014E">
        <w:rPr>
          <w:b/>
          <w:bCs/>
          <w:i/>
          <w:spacing w:val="1"/>
          <w:sz w:val="28"/>
        </w:rPr>
        <w:t>«Звонкие и глухие согласные звуки. Их обозначение на письме»</w:t>
      </w:r>
    </w:p>
    <w:p w:rsidR="00125C24" w:rsidRPr="005A581A" w:rsidRDefault="003F014E" w:rsidP="001C18DA">
      <w:pPr>
        <w:spacing w:after="0" w:line="240" w:lineRule="auto"/>
        <w:jc w:val="both"/>
        <w:rPr>
          <w:i/>
          <w:sz w:val="22"/>
          <w:szCs w:val="22"/>
        </w:rPr>
      </w:pPr>
      <w:r w:rsidRPr="005A581A">
        <w:rPr>
          <w:i/>
          <w:sz w:val="22"/>
          <w:szCs w:val="22"/>
        </w:rPr>
        <w:t>Учитель: Киселева Н.Е.</w:t>
      </w:r>
    </w:p>
    <w:p w:rsidR="00125C24" w:rsidRPr="005A581A" w:rsidRDefault="00125C24" w:rsidP="001C18DA">
      <w:pPr>
        <w:spacing w:after="0" w:line="240" w:lineRule="auto"/>
        <w:jc w:val="both"/>
        <w:rPr>
          <w:i/>
          <w:sz w:val="22"/>
          <w:szCs w:val="22"/>
        </w:rPr>
      </w:pPr>
      <w:r w:rsidRPr="005A581A">
        <w:rPr>
          <w:i/>
          <w:sz w:val="22"/>
          <w:szCs w:val="22"/>
        </w:rPr>
        <w:t>Тип урока</w:t>
      </w:r>
      <w:r w:rsidR="003B15EF" w:rsidRPr="005A581A">
        <w:rPr>
          <w:i/>
          <w:sz w:val="22"/>
          <w:szCs w:val="22"/>
        </w:rPr>
        <w:t>:</w:t>
      </w:r>
      <w:r w:rsidR="000421D0" w:rsidRPr="005A581A">
        <w:rPr>
          <w:i/>
          <w:sz w:val="22"/>
          <w:szCs w:val="22"/>
        </w:rPr>
        <w:t xml:space="preserve"> </w:t>
      </w:r>
      <w:r w:rsidR="008C720C" w:rsidRPr="005A581A">
        <w:rPr>
          <w:i/>
          <w:sz w:val="22"/>
          <w:szCs w:val="22"/>
        </w:rPr>
        <w:t>Открытие нового знания</w:t>
      </w:r>
    </w:p>
    <w:p w:rsidR="007A4F9C" w:rsidRPr="005A581A" w:rsidRDefault="00125C24" w:rsidP="007A4F9C">
      <w:pPr>
        <w:shd w:val="clear" w:color="auto" w:fill="FFFFFF"/>
        <w:spacing w:after="0" w:line="240" w:lineRule="auto"/>
        <w:ind w:right="1"/>
        <w:jc w:val="both"/>
        <w:rPr>
          <w:bCs/>
          <w:i/>
          <w:spacing w:val="1"/>
          <w:sz w:val="22"/>
          <w:szCs w:val="22"/>
        </w:rPr>
      </w:pPr>
      <w:r w:rsidRPr="005A581A">
        <w:rPr>
          <w:b/>
          <w:i/>
          <w:sz w:val="22"/>
          <w:szCs w:val="22"/>
        </w:rPr>
        <w:t>Основные цели:</w:t>
      </w:r>
      <w:r w:rsidR="007A4F9C" w:rsidRPr="005A581A">
        <w:rPr>
          <w:i/>
          <w:sz w:val="22"/>
          <w:szCs w:val="22"/>
        </w:rPr>
        <w:t xml:space="preserve"> </w:t>
      </w:r>
      <w:r w:rsidR="007A4F9C" w:rsidRPr="005A581A">
        <w:rPr>
          <w:bCs/>
          <w:i/>
          <w:spacing w:val="1"/>
          <w:sz w:val="22"/>
          <w:szCs w:val="22"/>
        </w:rPr>
        <w:t>формирование умения грамотно писать слова с буквами, обозначающими парные звонкие и глухие согласные звуки в середине слова.</w:t>
      </w:r>
    </w:p>
    <w:p w:rsidR="007A4F9C" w:rsidRPr="005A581A" w:rsidRDefault="007A4F9C" w:rsidP="007A4F9C">
      <w:pPr>
        <w:shd w:val="clear" w:color="auto" w:fill="FFFFFF"/>
        <w:spacing w:after="0" w:line="240" w:lineRule="auto"/>
        <w:ind w:right="1"/>
        <w:jc w:val="both"/>
        <w:rPr>
          <w:b/>
          <w:bCs/>
          <w:i/>
          <w:spacing w:val="1"/>
          <w:sz w:val="22"/>
          <w:szCs w:val="22"/>
        </w:rPr>
      </w:pPr>
      <w:r w:rsidRPr="005A581A">
        <w:rPr>
          <w:b/>
          <w:bCs/>
          <w:i/>
          <w:spacing w:val="1"/>
          <w:sz w:val="22"/>
          <w:szCs w:val="22"/>
        </w:rPr>
        <w:t>Образовательная:</w:t>
      </w:r>
    </w:p>
    <w:p w:rsidR="007A4F9C" w:rsidRPr="005A581A" w:rsidRDefault="007A4F9C" w:rsidP="007A4F9C">
      <w:pPr>
        <w:shd w:val="clear" w:color="auto" w:fill="FFFFFF"/>
        <w:spacing w:after="0" w:line="240" w:lineRule="auto"/>
        <w:jc w:val="both"/>
        <w:rPr>
          <w:bCs/>
          <w:i/>
          <w:spacing w:val="1"/>
          <w:sz w:val="22"/>
          <w:szCs w:val="22"/>
        </w:rPr>
      </w:pPr>
      <w:r w:rsidRPr="005A581A">
        <w:rPr>
          <w:bCs/>
          <w:i/>
          <w:spacing w:val="1"/>
          <w:sz w:val="22"/>
          <w:szCs w:val="22"/>
        </w:rPr>
        <w:t>1. Выяснить, почему парные по глухости – звонкости согласные в середине слова это тоже орфограмма.</w:t>
      </w:r>
    </w:p>
    <w:p w:rsidR="007A4F9C" w:rsidRPr="005A581A" w:rsidRDefault="007A4F9C" w:rsidP="007A4F9C">
      <w:pPr>
        <w:shd w:val="clear" w:color="auto" w:fill="FFFFFF"/>
        <w:spacing w:after="0" w:line="240" w:lineRule="auto"/>
        <w:jc w:val="both"/>
        <w:rPr>
          <w:bCs/>
          <w:i/>
          <w:spacing w:val="1"/>
          <w:sz w:val="22"/>
          <w:szCs w:val="22"/>
        </w:rPr>
      </w:pPr>
      <w:r w:rsidRPr="005A581A">
        <w:rPr>
          <w:bCs/>
          <w:i/>
          <w:spacing w:val="1"/>
          <w:sz w:val="22"/>
          <w:szCs w:val="22"/>
        </w:rPr>
        <w:t xml:space="preserve">2. Формировать навык способа проверки  парных по глухости – звонкости согласных в середине слова. </w:t>
      </w:r>
    </w:p>
    <w:p w:rsidR="007A4F9C" w:rsidRPr="005A581A" w:rsidRDefault="007A4F9C" w:rsidP="007A4F9C">
      <w:pPr>
        <w:shd w:val="clear" w:color="auto" w:fill="FFFFFF"/>
        <w:spacing w:after="0" w:line="240" w:lineRule="auto"/>
        <w:jc w:val="both"/>
        <w:rPr>
          <w:bCs/>
          <w:i/>
          <w:spacing w:val="1"/>
          <w:sz w:val="22"/>
          <w:szCs w:val="22"/>
        </w:rPr>
      </w:pPr>
      <w:r w:rsidRPr="005A581A">
        <w:rPr>
          <w:bCs/>
          <w:i/>
          <w:spacing w:val="1"/>
          <w:sz w:val="22"/>
          <w:szCs w:val="22"/>
        </w:rPr>
        <w:t>3. Формировать умение грамотно писать слова с буквами, обозначающими парные звонкие и глухие согласные звуки в середине слова</w:t>
      </w:r>
    </w:p>
    <w:p w:rsidR="007A4F9C" w:rsidRPr="005A581A" w:rsidRDefault="007A4F9C" w:rsidP="007A4F9C">
      <w:pPr>
        <w:shd w:val="clear" w:color="auto" w:fill="FFFFFF"/>
        <w:spacing w:after="0" w:line="240" w:lineRule="auto"/>
        <w:jc w:val="both"/>
        <w:rPr>
          <w:b/>
          <w:bCs/>
          <w:i/>
          <w:spacing w:val="1"/>
          <w:sz w:val="22"/>
          <w:szCs w:val="22"/>
        </w:rPr>
      </w:pPr>
      <w:r w:rsidRPr="005A581A">
        <w:rPr>
          <w:b/>
          <w:bCs/>
          <w:i/>
          <w:spacing w:val="1"/>
          <w:sz w:val="22"/>
          <w:szCs w:val="22"/>
        </w:rPr>
        <w:t>Развивающая:</w:t>
      </w:r>
    </w:p>
    <w:p w:rsidR="007A4F9C" w:rsidRPr="005A581A" w:rsidRDefault="007A4F9C" w:rsidP="007A4F9C">
      <w:pPr>
        <w:shd w:val="clear" w:color="auto" w:fill="FFFFFF"/>
        <w:spacing w:after="0" w:line="240" w:lineRule="auto"/>
        <w:jc w:val="both"/>
        <w:rPr>
          <w:bCs/>
          <w:i/>
          <w:spacing w:val="1"/>
          <w:sz w:val="22"/>
          <w:szCs w:val="22"/>
        </w:rPr>
      </w:pPr>
      <w:r w:rsidRPr="005A581A">
        <w:rPr>
          <w:bCs/>
          <w:i/>
          <w:spacing w:val="1"/>
          <w:sz w:val="22"/>
          <w:szCs w:val="22"/>
        </w:rPr>
        <w:t>Развивать речь детей при работе с учебным материалом.</w:t>
      </w:r>
    </w:p>
    <w:p w:rsidR="007A4F9C" w:rsidRPr="005A581A" w:rsidRDefault="007A4F9C" w:rsidP="007A4F9C">
      <w:pPr>
        <w:shd w:val="clear" w:color="auto" w:fill="FFFFFF"/>
        <w:spacing w:after="0" w:line="240" w:lineRule="auto"/>
        <w:jc w:val="both"/>
        <w:rPr>
          <w:b/>
          <w:bCs/>
          <w:i/>
          <w:spacing w:val="1"/>
          <w:sz w:val="22"/>
          <w:szCs w:val="22"/>
        </w:rPr>
      </w:pPr>
      <w:r w:rsidRPr="005A581A">
        <w:rPr>
          <w:b/>
          <w:bCs/>
          <w:i/>
          <w:spacing w:val="1"/>
          <w:sz w:val="22"/>
          <w:szCs w:val="22"/>
        </w:rPr>
        <w:t>Воспитательная:</w:t>
      </w:r>
    </w:p>
    <w:p w:rsidR="007A4F9C" w:rsidRPr="005A581A" w:rsidRDefault="007A4F9C" w:rsidP="007A4F9C">
      <w:pPr>
        <w:shd w:val="clear" w:color="auto" w:fill="FFFFFF"/>
        <w:spacing w:after="0" w:line="240" w:lineRule="auto"/>
        <w:jc w:val="both"/>
        <w:rPr>
          <w:bCs/>
          <w:i/>
          <w:spacing w:val="1"/>
          <w:sz w:val="22"/>
          <w:szCs w:val="22"/>
        </w:rPr>
      </w:pPr>
      <w:r w:rsidRPr="005A581A">
        <w:rPr>
          <w:bCs/>
          <w:i/>
          <w:spacing w:val="1"/>
          <w:sz w:val="22"/>
          <w:szCs w:val="22"/>
        </w:rPr>
        <w:t xml:space="preserve">1.Прививать уважительное отношение к </w:t>
      </w:r>
      <w:proofErr w:type="gramStart"/>
      <w:r w:rsidRPr="005A581A">
        <w:rPr>
          <w:bCs/>
          <w:i/>
          <w:spacing w:val="1"/>
          <w:sz w:val="22"/>
          <w:szCs w:val="22"/>
        </w:rPr>
        <w:t>говорящему</w:t>
      </w:r>
      <w:proofErr w:type="gramEnd"/>
      <w:r w:rsidRPr="005A581A">
        <w:rPr>
          <w:bCs/>
          <w:i/>
          <w:spacing w:val="1"/>
          <w:sz w:val="22"/>
          <w:szCs w:val="22"/>
        </w:rPr>
        <w:t>, его точке зрения.</w:t>
      </w:r>
    </w:p>
    <w:p w:rsidR="00125C24" w:rsidRDefault="00125C24" w:rsidP="00234AB1">
      <w:pPr>
        <w:spacing w:before="120" w:after="120" w:line="240" w:lineRule="auto"/>
        <w:jc w:val="center"/>
        <w:rPr>
          <w:b/>
          <w:color w:val="0070C0"/>
          <w:sz w:val="28"/>
        </w:rPr>
      </w:pPr>
      <w:r w:rsidRPr="005A2DAA">
        <w:rPr>
          <w:b/>
          <w:color w:val="0070C0"/>
          <w:sz w:val="28"/>
        </w:rPr>
        <w:t>Ход урока:</w:t>
      </w:r>
    </w:p>
    <w:p w:rsidR="00C703A5" w:rsidRPr="00217ED8" w:rsidRDefault="00C703A5" w:rsidP="00F35C2F">
      <w:pPr>
        <w:pStyle w:val="a3"/>
        <w:numPr>
          <w:ilvl w:val="0"/>
          <w:numId w:val="9"/>
        </w:numPr>
        <w:spacing w:after="0" w:line="240" w:lineRule="auto"/>
        <w:ind w:left="142"/>
        <w:rPr>
          <w:b/>
          <w:color w:val="0070C0"/>
          <w:sz w:val="28"/>
        </w:rPr>
      </w:pPr>
      <w:r w:rsidRPr="00217ED8">
        <w:rPr>
          <w:b/>
          <w:szCs w:val="24"/>
        </w:rPr>
        <w:t>Мотивация к учебной деятельности</w:t>
      </w:r>
    </w:p>
    <w:p w:rsidR="0096056E" w:rsidRDefault="0096056E" w:rsidP="005A581A">
      <w:pPr>
        <w:tabs>
          <w:tab w:val="left" w:pos="284"/>
        </w:tabs>
        <w:snapToGrid w:val="0"/>
        <w:spacing w:after="0" w:line="240" w:lineRule="auto"/>
        <w:jc w:val="both"/>
        <w:rPr>
          <w:szCs w:val="24"/>
        </w:rPr>
      </w:pPr>
      <w:r>
        <w:rPr>
          <w:szCs w:val="24"/>
        </w:rPr>
        <w:t>-</w:t>
      </w:r>
      <w:r w:rsidR="005F0E1D">
        <w:rPr>
          <w:szCs w:val="24"/>
        </w:rPr>
        <w:t xml:space="preserve"> Представьте, что вы отправились в путешествие по </w:t>
      </w:r>
      <w:proofErr w:type="spellStart"/>
      <w:r w:rsidR="005F0E1D">
        <w:rPr>
          <w:szCs w:val="24"/>
        </w:rPr>
        <w:t>Звукограду</w:t>
      </w:r>
      <w:proofErr w:type="spellEnd"/>
      <w:r w:rsidR="005F0E1D">
        <w:rPr>
          <w:szCs w:val="24"/>
        </w:rPr>
        <w:t xml:space="preserve">. </w:t>
      </w:r>
    </w:p>
    <w:p w:rsidR="005F0E1D" w:rsidRDefault="005F0E1D" w:rsidP="005A581A">
      <w:pPr>
        <w:tabs>
          <w:tab w:val="left" w:pos="284"/>
        </w:tabs>
        <w:snapToGrid w:val="0"/>
        <w:spacing w:after="0" w:line="240" w:lineRule="auto"/>
        <w:jc w:val="both"/>
        <w:rPr>
          <w:szCs w:val="24"/>
        </w:rPr>
      </w:pPr>
      <w:r>
        <w:rPr>
          <w:szCs w:val="24"/>
        </w:rPr>
        <w:t>- Почему город так называется? (Там живут звуки)</w:t>
      </w:r>
    </w:p>
    <w:p w:rsidR="005F0E1D" w:rsidRDefault="005F0E1D" w:rsidP="005A581A">
      <w:pPr>
        <w:tabs>
          <w:tab w:val="left" w:pos="284"/>
        </w:tabs>
        <w:snapToGrid w:val="0"/>
        <w:spacing w:after="0" w:line="240" w:lineRule="auto"/>
        <w:jc w:val="both"/>
        <w:rPr>
          <w:szCs w:val="24"/>
        </w:rPr>
      </w:pPr>
      <w:r>
        <w:rPr>
          <w:szCs w:val="24"/>
        </w:rPr>
        <w:t>- Продолжаем путешествие. Выходим на площадь Гласных звуков. Проходим по улице Непарных Звонких согласных звуков, переходим на улицу Непарных Глухих согласных звуков и</w:t>
      </w:r>
      <w:proofErr w:type="gramStart"/>
      <w:r>
        <w:rPr>
          <w:szCs w:val="24"/>
        </w:rPr>
        <w:t>… О</w:t>
      </w:r>
      <w:proofErr w:type="gramEnd"/>
      <w:r>
        <w:rPr>
          <w:szCs w:val="24"/>
        </w:rPr>
        <w:t>станавливаемся на проспекте Парных Звонких и Глухих согласных звуков.</w:t>
      </w:r>
    </w:p>
    <w:p w:rsidR="005F0E1D" w:rsidRDefault="005F0E1D" w:rsidP="005A581A">
      <w:pPr>
        <w:jc w:val="both"/>
      </w:pPr>
      <w:r>
        <w:t>- Почему мы именно здесь останов</w:t>
      </w:r>
      <w:r w:rsidR="00295214">
        <w:t>и</w:t>
      </w:r>
      <w:r>
        <w:t xml:space="preserve">лись? </w:t>
      </w:r>
      <w:proofErr w:type="gramStart"/>
      <w:r w:rsidR="00295214">
        <w:t>(Потому что мы вчера уже работали с парными звонкими и глухими согласными звуками.</w:t>
      </w:r>
      <w:proofErr w:type="gramEnd"/>
      <w:r w:rsidR="00295214">
        <w:t xml:space="preserve"> </w:t>
      </w:r>
      <w:proofErr w:type="spellStart"/>
      <w:r w:rsidR="00295214">
        <w:t>Узнали</w:t>
      </w:r>
      <w:proofErr w:type="gramStart"/>
      <w:ins w:id="0" w:author="Elena" w:date="2018-05-15T22:57:00Z">
        <w:r w:rsidR="0096079B" w:rsidRPr="0096079B">
          <w:t>,</w:t>
        </w:r>
      </w:ins>
      <w:r w:rsidR="0096079B">
        <w:t>к</w:t>
      </w:r>
      <w:proofErr w:type="gramEnd"/>
      <w:r w:rsidR="0096079B">
        <w:t>ак</w:t>
      </w:r>
      <w:proofErr w:type="spellEnd"/>
      <w:r w:rsidR="0096079B">
        <w:t xml:space="preserve"> </w:t>
      </w:r>
      <w:proofErr w:type="spellStart"/>
      <w:r w:rsidR="0096079B">
        <w:t>проверить</w:t>
      </w:r>
      <w:del w:id="1" w:author="Elena" w:date="2018-05-15T22:57:00Z">
        <w:r w:rsidR="00295214" w:rsidDel="0096079B">
          <w:delText xml:space="preserve"> </w:delText>
        </w:r>
      </w:del>
      <w:r w:rsidR="0096079B">
        <w:t>парный</w:t>
      </w:r>
      <w:proofErr w:type="spellEnd"/>
      <w:r w:rsidR="0096079B">
        <w:t xml:space="preserve"> </w:t>
      </w:r>
      <w:r w:rsidR="00295214">
        <w:t>звук в конце слова)</w:t>
      </w:r>
    </w:p>
    <w:p w:rsidR="00295214" w:rsidRDefault="00295214" w:rsidP="0096056E">
      <w:pPr>
        <w:tabs>
          <w:tab w:val="left" w:pos="284"/>
        </w:tabs>
        <w:snapToGrid w:val="0"/>
        <w:spacing w:after="0" w:line="240" w:lineRule="auto"/>
        <w:jc w:val="both"/>
        <w:rPr>
          <w:szCs w:val="24"/>
        </w:rPr>
      </w:pPr>
      <w:r>
        <w:rPr>
          <w:szCs w:val="24"/>
        </w:rPr>
        <w:t>- Назовите 5 слов, с парным согласным в конце слова (лёд, торт, дождь, снег, мёд)</w:t>
      </w:r>
    </w:p>
    <w:p w:rsidR="00FD65CD" w:rsidRPr="00FD65CD" w:rsidRDefault="00217ED8" w:rsidP="00217ED8">
      <w:pPr>
        <w:spacing w:after="0" w:line="240" w:lineRule="auto"/>
        <w:jc w:val="both"/>
        <w:rPr>
          <w:rFonts w:eastAsia="Calibri"/>
          <w:bCs/>
          <w:spacing w:val="1"/>
        </w:rPr>
      </w:pPr>
      <w:r w:rsidRPr="00C90A40">
        <w:rPr>
          <w:rFonts w:eastAsia="Calibri"/>
          <w:bCs/>
          <w:spacing w:val="1"/>
          <w:szCs w:val="24"/>
        </w:rPr>
        <w:t xml:space="preserve">- </w:t>
      </w:r>
      <w:r w:rsidR="00FD65CD" w:rsidRPr="00C90A40">
        <w:rPr>
          <w:rFonts w:eastAsia="Calibri"/>
          <w:bCs/>
          <w:spacing w:val="1"/>
          <w:szCs w:val="24"/>
        </w:rPr>
        <w:t>Учитель читает</w:t>
      </w:r>
      <w:r w:rsidR="00FD65CD" w:rsidRPr="00FD65CD">
        <w:rPr>
          <w:rFonts w:eastAsia="Calibri"/>
          <w:bCs/>
          <w:spacing w:val="1"/>
        </w:rPr>
        <w:t xml:space="preserve"> стихотворение, настраивает на рабочий лад.</w:t>
      </w:r>
    </w:p>
    <w:p w:rsidR="00FD65CD" w:rsidRPr="00FD65CD" w:rsidRDefault="00FD65CD" w:rsidP="00217ED8">
      <w:pPr>
        <w:pStyle w:val="a3"/>
        <w:spacing w:after="0" w:line="240" w:lineRule="auto"/>
        <w:jc w:val="both"/>
        <w:rPr>
          <w:rFonts w:eastAsia="Calibri"/>
          <w:bCs/>
          <w:color w:val="0033CC"/>
          <w:spacing w:val="1"/>
        </w:rPr>
      </w:pPr>
      <w:r w:rsidRPr="00FD65CD">
        <w:rPr>
          <w:rFonts w:eastAsia="Calibri"/>
          <w:bCs/>
          <w:color w:val="0033CC"/>
          <w:spacing w:val="1"/>
        </w:rPr>
        <w:t>Покажи – и я увижу,</w:t>
      </w:r>
    </w:p>
    <w:p w:rsidR="00FD65CD" w:rsidRPr="00FD65CD" w:rsidRDefault="00FD65CD" w:rsidP="00217ED8">
      <w:pPr>
        <w:pStyle w:val="a3"/>
        <w:spacing w:after="0" w:line="240" w:lineRule="auto"/>
        <w:jc w:val="both"/>
        <w:rPr>
          <w:rFonts w:eastAsia="Calibri"/>
          <w:bCs/>
          <w:color w:val="0033CC"/>
          <w:spacing w:val="1"/>
        </w:rPr>
      </w:pPr>
      <w:r w:rsidRPr="00FD65CD">
        <w:rPr>
          <w:rFonts w:eastAsia="Calibri"/>
          <w:bCs/>
          <w:color w:val="0033CC"/>
          <w:spacing w:val="1"/>
        </w:rPr>
        <w:t>Расскажи – и я услышу,</w:t>
      </w:r>
    </w:p>
    <w:p w:rsidR="00FD65CD" w:rsidRPr="00FD65CD" w:rsidRDefault="00FD65CD" w:rsidP="00217ED8">
      <w:pPr>
        <w:pStyle w:val="a3"/>
        <w:spacing w:after="0" w:line="240" w:lineRule="auto"/>
        <w:jc w:val="both"/>
        <w:rPr>
          <w:rFonts w:eastAsia="Calibri"/>
          <w:bCs/>
          <w:spacing w:val="1"/>
        </w:rPr>
      </w:pPr>
      <w:r w:rsidRPr="00FD65CD">
        <w:rPr>
          <w:rFonts w:eastAsia="Calibri"/>
          <w:bCs/>
          <w:color w:val="0033CC"/>
          <w:spacing w:val="1"/>
        </w:rPr>
        <w:t>Сделаю – тогда</w:t>
      </w:r>
      <w:r w:rsidRPr="00FD65CD">
        <w:rPr>
          <w:rFonts w:eastAsia="Calibri"/>
          <w:bCs/>
          <w:spacing w:val="1"/>
        </w:rPr>
        <w:t xml:space="preserve"> </w:t>
      </w:r>
      <w:r w:rsidRPr="00FD65CD">
        <w:rPr>
          <w:rFonts w:eastAsia="Calibri"/>
          <w:bCs/>
          <w:color w:val="0033CC"/>
          <w:spacing w:val="1"/>
        </w:rPr>
        <w:t>пойму.</w:t>
      </w:r>
    </w:p>
    <w:p w:rsidR="008E195B" w:rsidRDefault="00FD65CD" w:rsidP="00217ED8">
      <w:pPr>
        <w:spacing w:after="0" w:line="240" w:lineRule="auto"/>
        <w:jc w:val="both"/>
        <w:rPr>
          <w:rFonts w:eastAsia="Calibri"/>
          <w:bCs/>
          <w:spacing w:val="1"/>
        </w:rPr>
      </w:pPr>
      <w:r w:rsidRPr="00FD65CD">
        <w:rPr>
          <w:rFonts w:eastAsia="Calibri"/>
          <w:bCs/>
          <w:spacing w:val="1"/>
        </w:rPr>
        <w:t>- Объясните смысл высказывания</w:t>
      </w:r>
      <w:r w:rsidR="008E195B">
        <w:rPr>
          <w:rFonts w:eastAsia="Calibri"/>
          <w:bCs/>
          <w:spacing w:val="1"/>
        </w:rPr>
        <w:t>.</w:t>
      </w:r>
    </w:p>
    <w:p w:rsidR="008E195B" w:rsidRDefault="008E195B" w:rsidP="00217ED8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 xml:space="preserve"> </w:t>
      </w:r>
      <w:proofErr w:type="gramStart"/>
      <w:r>
        <w:rPr>
          <w:rFonts w:eastAsia="Calibri"/>
          <w:bCs/>
          <w:spacing w:val="1"/>
        </w:rPr>
        <w:t>(Когда человеку показывают предмет, он может запомнить</w:t>
      </w:r>
      <w:r w:rsidR="0096079B">
        <w:rPr>
          <w:rFonts w:eastAsia="Calibri"/>
          <w:bCs/>
          <w:spacing w:val="1"/>
        </w:rPr>
        <w:t>,</w:t>
      </w:r>
      <w:r>
        <w:rPr>
          <w:rFonts w:eastAsia="Calibri"/>
          <w:bCs/>
          <w:spacing w:val="1"/>
        </w:rPr>
        <w:t xml:space="preserve"> как предмет выглядит.</w:t>
      </w:r>
      <w:proofErr w:type="gramEnd"/>
      <w:r>
        <w:rPr>
          <w:rFonts w:eastAsia="Calibri"/>
          <w:bCs/>
          <w:spacing w:val="1"/>
        </w:rPr>
        <w:t xml:space="preserve"> Когда  мне мама рассказывает</w:t>
      </w:r>
      <w:r w:rsidR="0096079B">
        <w:rPr>
          <w:rFonts w:eastAsia="Calibri"/>
          <w:bCs/>
          <w:spacing w:val="1"/>
        </w:rPr>
        <w:t>,</w:t>
      </w:r>
      <w:r>
        <w:rPr>
          <w:rFonts w:eastAsia="Calibri"/>
          <w:bCs/>
          <w:spacing w:val="1"/>
        </w:rPr>
        <w:t xml:space="preserve"> как готовить торт, я стараюсь это запомнить. Но не все получается запомнить. </w:t>
      </w:r>
      <w:r w:rsidR="00AA6C63">
        <w:rPr>
          <w:rFonts w:eastAsia="Calibri"/>
          <w:bCs/>
          <w:spacing w:val="1"/>
        </w:rPr>
        <w:t>А чтобы получилось испечь торт, я должна</w:t>
      </w:r>
      <w:r>
        <w:rPr>
          <w:rFonts w:eastAsia="Calibri"/>
          <w:bCs/>
          <w:spacing w:val="1"/>
        </w:rPr>
        <w:t xml:space="preserve"> </w:t>
      </w:r>
      <w:r w:rsidR="00AA6C63">
        <w:rPr>
          <w:rFonts w:eastAsia="Calibri"/>
          <w:bCs/>
          <w:spacing w:val="1"/>
        </w:rPr>
        <w:t xml:space="preserve">сама, с маминой помощью его испечь. </w:t>
      </w:r>
      <w:proofErr w:type="gramStart"/>
      <w:r w:rsidR="000769DD">
        <w:rPr>
          <w:rFonts w:eastAsia="Calibri"/>
          <w:bCs/>
          <w:spacing w:val="1"/>
        </w:rPr>
        <w:t>Я пойму</w:t>
      </w:r>
      <w:r w:rsidR="0096079B">
        <w:rPr>
          <w:rFonts w:eastAsia="Calibri"/>
          <w:bCs/>
          <w:spacing w:val="1"/>
        </w:rPr>
        <w:t>,</w:t>
      </w:r>
      <w:r w:rsidR="000769DD">
        <w:rPr>
          <w:rFonts w:eastAsia="Calibri"/>
          <w:bCs/>
          <w:spacing w:val="1"/>
        </w:rPr>
        <w:t xml:space="preserve"> как печь торт, если сама его сделаю.</w:t>
      </w:r>
      <w:r w:rsidRPr="008E195B">
        <w:rPr>
          <w:rFonts w:eastAsia="Calibri"/>
          <w:bCs/>
          <w:spacing w:val="1"/>
        </w:rPr>
        <w:t>)</w:t>
      </w:r>
      <w:r w:rsidR="00FD65CD" w:rsidRPr="00FD65CD">
        <w:rPr>
          <w:rFonts w:eastAsia="Calibri"/>
          <w:bCs/>
          <w:spacing w:val="1"/>
        </w:rPr>
        <w:t>.</w:t>
      </w:r>
      <w:proofErr w:type="gramEnd"/>
    </w:p>
    <w:p w:rsidR="000769DD" w:rsidRDefault="000769DD" w:rsidP="00217ED8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>- В каком случае у тебя получится хороший результат? (Если я большую часть в приготовлении буду выполнять сама</w:t>
      </w:r>
      <w:r w:rsidR="0096079B">
        <w:rPr>
          <w:rFonts w:eastAsia="Calibri"/>
          <w:bCs/>
          <w:spacing w:val="1"/>
        </w:rPr>
        <w:t>.</w:t>
      </w:r>
      <w:r>
        <w:rPr>
          <w:rFonts w:eastAsia="Calibri"/>
          <w:bCs/>
          <w:spacing w:val="1"/>
        </w:rPr>
        <w:t>)</w:t>
      </w:r>
    </w:p>
    <w:p w:rsidR="000769DD" w:rsidRDefault="000769DD" w:rsidP="00217ED8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>- Каким для тебя будет это знание? (Если я пеку торт первый раз, значит для меня это новое знание).</w:t>
      </w:r>
    </w:p>
    <w:p w:rsidR="000769DD" w:rsidRPr="008E195B" w:rsidRDefault="000769DD" w:rsidP="00217ED8">
      <w:pPr>
        <w:spacing w:after="0" w:line="240" w:lineRule="auto"/>
        <w:jc w:val="both"/>
        <w:rPr>
          <w:rStyle w:val="ae"/>
        </w:rPr>
      </w:pPr>
      <w:r>
        <w:rPr>
          <w:rFonts w:eastAsia="Calibri"/>
          <w:bCs/>
          <w:spacing w:val="1"/>
        </w:rPr>
        <w:t>- Ребята, какую связь вы заметили между приготовлением торта и уроком русского языка? (на уроке мы будем открывать новое знание</w:t>
      </w:r>
      <w:r w:rsidR="0096079B">
        <w:rPr>
          <w:rFonts w:eastAsia="Calibri"/>
          <w:bCs/>
          <w:spacing w:val="1"/>
        </w:rPr>
        <w:t>.</w:t>
      </w:r>
      <w:r>
        <w:rPr>
          <w:rFonts w:eastAsia="Calibri"/>
          <w:bCs/>
          <w:spacing w:val="1"/>
        </w:rPr>
        <w:t>)</w:t>
      </w:r>
    </w:p>
    <w:p w:rsidR="00FD65CD" w:rsidRPr="00FD65CD" w:rsidRDefault="00F35C2F" w:rsidP="00217ED8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 xml:space="preserve">- </w:t>
      </w:r>
      <w:r w:rsidR="00FD65CD" w:rsidRPr="00FD65CD">
        <w:rPr>
          <w:rFonts w:eastAsia="Calibri"/>
          <w:bCs/>
          <w:spacing w:val="1"/>
        </w:rPr>
        <w:t>Как вы должны работать на уроке, чтобы достичь хорошего результата?</w:t>
      </w:r>
      <w:r w:rsidR="00217ED8">
        <w:rPr>
          <w:rFonts w:eastAsia="Calibri"/>
          <w:bCs/>
          <w:spacing w:val="1"/>
        </w:rPr>
        <w:t xml:space="preserve"> (быть активными учениками)</w:t>
      </w:r>
    </w:p>
    <w:p w:rsidR="00FD65CD" w:rsidRPr="00FD65CD" w:rsidRDefault="00FD65CD" w:rsidP="00FD65CD">
      <w:pPr>
        <w:spacing w:after="0" w:line="240" w:lineRule="auto"/>
        <w:rPr>
          <w:b/>
          <w:color w:val="0070C0"/>
          <w:sz w:val="28"/>
        </w:rPr>
      </w:pPr>
      <w:r w:rsidRPr="00FD65CD">
        <w:rPr>
          <w:rFonts w:eastAsia="Calibri"/>
          <w:bCs/>
          <w:spacing w:val="1"/>
        </w:rPr>
        <w:t>- Какую роль я буду выполнять? (помощника).</w:t>
      </w:r>
    </w:p>
    <w:p w:rsidR="00664FF2" w:rsidRPr="00217ED8" w:rsidRDefault="00664FF2" w:rsidP="00F35C2F">
      <w:pPr>
        <w:pStyle w:val="a3"/>
        <w:numPr>
          <w:ilvl w:val="0"/>
          <w:numId w:val="9"/>
        </w:numPr>
        <w:spacing w:after="0" w:line="240" w:lineRule="auto"/>
        <w:ind w:left="142"/>
        <w:jc w:val="both"/>
        <w:rPr>
          <w:b/>
          <w:szCs w:val="24"/>
        </w:rPr>
      </w:pPr>
      <w:r w:rsidRPr="00217ED8">
        <w:rPr>
          <w:b/>
          <w:szCs w:val="24"/>
        </w:rPr>
        <w:t>Актуализация знаний и фиксация индивидуального затруднения в пробном действии</w:t>
      </w:r>
    </w:p>
    <w:p w:rsidR="00617703" w:rsidRPr="00617703" w:rsidRDefault="00617703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 w:rsidRPr="00617703">
        <w:rPr>
          <w:rFonts w:eastAsia="Calibri"/>
          <w:bCs/>
          <w:spacing w:val="1"/>
        </w:rPr>
        <w:t>- Запишите дату, «классная работа».</w:t>
      </w:r>
    </w:p>
    <w:p w:rsidR="00EF1F43" w:rsidRDefault="00617703" w:rsidP="00EF1F43">
      <w:pPr>
        <w:tabs>
          <w:tab w:val="left" w:pos="284"/>
        </w:tabs>
        <w:contextualSpacing/>
        <w:mirrorIndents/>
        <w:jc w:val="both"/>
        <w:rPr>
          <w:bCs/>
          <w:i/>
        </w:rPr>
      </w:pPr>
      <w:r w:rsidRPr="00617703">
        <w:rPr>
          <w:rFonts w:eastAsia="Calibri"/>
          <w:bCs/>
          <w:spacing w:val="1"/>
        </w:rPr>
        <w:t xml:space="preserve">На доске </w:t>
      </w:r>
      <w:r w:rsidR="007B0DB6">
        <w:rPr>
          <w:rFonts w:eastAsia="Calibri"/>
          <w:bCs/>
          <w:spacing w:val="1"/>
        </w:rPr>
        <w:t xml:space="preserve">записаны </w:t>
      </w:r>
      <w:r w:rsidRPr="00617703">
        <w:rPr>
          <w:rFonts w:eastAsia="Calibri"/>
          <w:bCs/>
          <w:spacing w:val="1"/>
        </w:rPr>
        <w:t>слова с пропусками, учитель читает слова.</w:t>
      </w:r>
      <w:r w:rsidR="00EF1F43">
        <w:rPr>
          <w:rFonts w:eastAsia="Calibri"/>
          <w:bCs/>
          <w:spacing w:val="1"/>
        </w:rPr>
        <w:t xml:space="preserve"> </w:t>
      </w:r>
    </w:p>
    <w:p w:rsidR="00617703" w:rsidRPr="00617703" w:rsidRDefault="00617703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 w:rsidRPr="00617703">
        <w:rPr>
          <w:rFonts w:eastAsia="Calibri"/>
          <w:bCs/>
          <w:spacing w:val="1"/>
        </w:rPr>
        <w:t xml:space="preserve">- </w:t>
      </w:r>
      <w:proofErr w:type="spellStart"/>
      <w:proofErr w:type="gramStart"/>
      <w:r w:rsidRPr="00617703">
        <w:rPr>
          <w:rFonts w:eastAsia="Calibri"/>
          <w:bCs/>
          <w:spacing w:val="1"/>
        </w:rPr>
        <w:t>К</w:t>
      </w:r>
      <w:proofErr w:type="gramEnd"/>
      <w:r w:rsidRPr="00617703">
        <w:rPr>
          <w:rFonts w:eastAsia="Calibri"/>
          <w:bCs/>
          <w:spacing w:val="1"/>
        </w:rPr>
        <w:t>_лючка</w:t>
      </w:r>
      <w:proofErr w:type="spellEnd"/>
      <w:r w:rsidRPr="00617703">
        <w:rPr>
          <w:rFonts w:eastAsia="Calibri"/>
          <w:bCs/>
          <w:spacing w:val="1"/>
        </w:rPr>
        <w:t xml:space="preserve">, стол_, </w:t>
      </w:r>
      <w:proofErr w:type="spellStart"/>
      <w:r w:rsidRPr="00617703">
        <w:rPr>
          <w:rFonts w:eastAsia="Calibri"/>
          <w:bCs/>
          <w:spacing w:val="1"/>
        </w:rPr>
        <w:t>м_рской</w:t>
      </w:r>
      <w:proofErr w:type="spellEnd"/>
      <w:r w:rsidRPr="00617703">
        <w:rPr>
          <w:rFonts w:eastAsia="Calibri"/>
          <w:bCs/>
          <w:spacing w:val="1"/>
        </w:rPr>
        <w:t xml:space="preserve">, </w:t>
      </w:r>
      <w:proofErr w:type="spellStart"/>
      <w:r w:rsidRPr="00617703">
        <w:rPr>
          <w:rFonts w:eastAsia="Calibri"/>
          <w:bCs/>
          <w:spacing w:val="1"/>
        </w:rPr>
        <w:t>тетра_ка</w:t>
      </w:r>
      <w:proofErr w:type="spellEnd"/>
      <w:r w:rsidRPr="00617703">
        <w:rPr>
          <w:rFonts w:eastAsia="Calibri"/>
          <w:bCs/>
          <w:spacing w:val="1"/>
        </w:rPr>
        <w:t xml:space="preserve">, сне_, </w:t>
      </w:r>
      <w:proofErr w:type="spellStart"/>
      <w:r w:rsidRPr="00617703">
        <w:rPr>
          <w:rFonts w:eastAsia="Calibri"/>
          <w:bCs/>
          <w:spacing w:val="1"/>
        </w:rPr>
        <w:t>зя_ко</w:t>
      </w:r>
      <w:proofErr w:type="spellEnd"/>
      <w:r w:rsidRPr="00617703">
        <w:rPr>
          <w:rFonts w:eastAsia="Calibri"/>
          <w:bCs/>
          <w:spacing w:val="1"/>
        </w:rPr>
        <w:t xml:space="preserve">, </w:t>
      </w:r>
      <w:proofErr w:type="spellStart"/>
      <w:r w:rsidRPr="00617703">
        <w:rPr>
          <w:rFonts w:eastAsia="Calibri"/>
          <w:bCs/>
          <w:spacing w:val="1"/>
        </w:rPr>
        <w:t>д_жди</w:t>
      </w:r>
      <w:proofErr w:type="spellEnd"/>
      <w:r w:rsidRPr="00617703">
        <w:rPr>
          <w:rFonts w:eastAsia="Calibri"/>
          <w:bCs/>
          <w:spacing w:val="1"/>
        </w:rPr>
        <w:t xml:space="preserve">, </w:t>
      </w:r>
      <w:proofErr w:type="spellStart"/>
      <w:r w:rsidRPr="00617703">
        <w:rPr>
          <w:rFonts w:eastAsia="Calibri"/>
          <w:bCs/>
          <w:spacing w:val="1"/>
        </w:rPr>
        <w:t>моро</w:t>
      </w:r>
      <w:proofErr w:type="spellEnd"/>
      <w:r w:rsidRPr="00617703">
        <w:rPr>
          <w:rFonts w:eastAsia="Calibri"/>
          <w:bCs/>
          <w:spacing w:val="1"/>
        </w:rPr>
        <w:t xml:space="preserve">_. </w:t>
      </w:r>
    </w:p>
    <w:p w:rsidR="00617703" w:rsidRPr="00617703" w:rsidRDefault="00617703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 w:rsidRPr="00617703">
        <w:rPr>
          <w:rFonts w:eastAsia="Calibri"/>
          <w:bCs/>
          <w:spacing w:val="1"/>
        </w:rPr>
        <w:lastRenderedPageBreak/>
        <w:t>- Запишите слова в 3 столбика, орфограммы подчеркните.</w:t>
      </w:r>
    </w:p>
    <w:p w:rsidR="00617703" w:rsidRDefault="00617703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 w:rsidRPr="00617703">
        <w:rPr>
          <w:rFonts w:eastAsia="Calibri"/>
          <w:bCs/>
          <w:spacing w:val="1"/>
        </w:rPr>
        <w:t xml:space="preserve">- Проверим, что получилось. </w:t>
      </w:r>
    </w:p>
    <w:p w:rsidR="00617703" w:rsidRDefault="00617703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 xml:space="preserve">- Какие слова записали </w:t>
      </w:r>
      <w:r w:rsidRPr="005B0DF7">
        <w:rPr>
          <w:rFonts w:eastAsia="Calibri"/>
          <w:bCs/>
          <w:spacing w:val="1"/>
          <w:u w:val="single"/>
        </w:rPr>
        <w:t>в 1 столбик</w:t>
      </w:r>
      <w:r>
        <w:rPr>
          <w:rFonts w:eastAsia="Calibri"/>
          <w:bCs/>
          <w:spacing w:val="1"/>
        </w:rPr>
        <w:t>? (колючка, дожди, морской)</w:t>
      </w:r>
    </w:p>
    <w:p w:rsidR="00617703" w:rsidRDefault="00617703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>- Какая орфограмма объединяет эти слова? (безударный гласный, проверяемый ударением</w:t>
      </w:r>
      <w:r w:rsidR="0057040D">
        <w:rPr>
          <w:rFonts w:eastAsia="Calibri"/>
          <w:bCs/>
          <w:spacing w:val="1"/>
        </w:rPr>
        <w:t>)</w:t>
      </w:r>
    </w:p>
    <w:p w:rsidR="0057040D" w:rsidRDefault="0057040D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>- Как проверить этот безударный гласный (Надо подобрать родственное слово, чтобы этот гласный стал ударным)</w:t>
      </w:r>
      <w:r w:rsidR="003F014E">
        <w:rPr>
          <w:rFonts w:eastAsia="Calibri"/>
          <w:bCs/>
          <w:spacing w:val="1"/>
        </w:rPr>
        <w:t>.</w:t>
      </w:r>
    </w:p>
    <w:p w:rsidR="0057040D" w:rsidRDefault="008D3B9B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noProof/>
          <w:spacing w:val="1"/>
          <w:lang w:eastAsia="ru-RU"/>
        </w:rPr>
        <w:pict>
          <v:rect id="Прямоугольник 6" o:spid="_x0000_s1026" style="position:absolute;left:0;text-align:left;margin-left:118.95pt;margin-top:7.15pt;width:146.55pt;height:26.55pt;z-index:-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" fillcolor="white [3212]" strokecolor="#243f60 [1604]" strokeweight="2pt"/>
        </w:pict>
      </w:r>
      <w:r>
        <w:rPr>
          <w:rFonts w:eastAsia="Calibri"/>
          <w:bCs/>
          <w:noProof/>
          <w:spacing w:val="1"/>
          <w:lang w:eastAsia="ru-RU"/>
        </w:rPr>
        <w:pict>
          <v:line id="Прямая соединительная линия 5" o:spid="_x0000_s1030" style="position:absolute;left:0;text-align:left;flip:y;z-index:251661312;visibility:visible;mso-width-relative:margin;mso-height-relative:margin" from="231.2pt,7.15pt" to="236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" strokecolor="#4579b8 [3044]"/>
        </w:pict>
      </w:r>
      <w:r>
        <w:rPr>
          <w:rFonts w:eastAsia="Calibri"/>
          <w:bCs/>
          <w:noProof/>
          <w:spacing w:val="1"/>
          <w:lang w:eastAsia="ru-RU"/>
        </w:rPr>
        <w:pict>
          <v:line id="Прямая соединительная линия 3" o:spid="_x0000_s1029" style="position:absolute;left:0;text-align:left;flip:x;z-index:251659264;visibility:visible" from="155.8pt,7.15pt" to="160.1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" strokecolor="#4579b8 [3044]"/>
        </w:pict>
      </w:r>
    </w:p>
    <w:p w:rsidR="0057040D" w:rsidRDefault="0057040D" w:rsidP="00653783">
      <w:pPr>
        <w:spacing w:after="0" w:line="240" w:lineRule="auto"/>
        <w:ind w:left="2124" w:firstLine="708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 xml:space="preserve">МОРЕ - </w:t>
      </w:r>
      <w:proofErr w:type="gramStart"/>
      <w:r>
        <w:rPr>
          <w:rFonts w:eastAsia="Calibri"/>
          <w:bCs/>
          <w:spacing w:val="1"/>
        </w:rPr>
        <w:t>М</w:t>
      </w:r>
      <w:r w:rsidRPr="0057040D">
        <w:rPr>
          <w:rFonts w:eastAsia="Calibri"/>
          <w:bCs/>
          <w:spacing w:val="1"/>
          <w:u w:val="single"/>
        </w:rPr>
        <w:t>О</w:t>
      </w:r>
      <w:r>
        <w:rPr>
          <w:rFonts w:eastAsia="Calibri"/>
          <w:bCs/>
          <w:spacing w:val="1"/>
        </w:rPr>
        <w:t>РСКОЙ</w:t>
      </w:r>
      <w:proofErr w:type="gramEnd"/>
    </w:p>
    <w:p w:rsidR="0057040D" w:rsidRDefault="0057040D" w:rsidP="00A2023F">
      <w:pPr>
        <w:spacing w:after="0" w:line="240" w:lineRule="auto"/>
        <w:jc w:val="both"/>
        <w:rPr>
          <w:rFonts w:eastAsia="Calibri"/>
          <w:bCs/>
          <w:spacing w:val="1"/>
        </w:rPr>
      </w:pPr>
    </w:p>
    <w:p w:rsidR="00617703" w:rsidRDefault="00617703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 xml:space="preserve"> - Какие слова записали </w:t>
      </w:r>
      <w:r w:rsidRPr="006A734B">
        <w:rPr>
          <w:rFonts w:eastAsia="Calibri"/>
          <w:bCs/>
          <w:spacing w:val="1"/>
          <w:u w:val="single"/>
        </w:rPr>
        <w:t>во второй столбик</w:t>
      </w:r>
      <w:r>
        <w:rPr>
          <w:rFonts w:eastAsia="Calibri"/>
          <w:bCs/>
          <w:spacing w:val="1"/>
        </w:rPr>
        <w:t>? (столб, снег, мороз)</w:t>
      </w:r>
    </w:p>
    <w:p w:rsidR="00617703" w:rsidRDefault="00617703" w:rsidP="00A2023F">
      <w:pPr>
        <w:spacing w:after="0" w:line="240" w:lineRule="auto"/>
        <w:jc w:val="both"/>
        <w:rPr>
          <w:rFonts w:eastAsia="Calibri"/>
          <w:bCs/>
          <w:color w:val="0033CC"/>
          <w:spacing w:val="1"/>
        </w:rPr>
      </w:pPr>
      <w:r>
        <w:rPr>
          <w:rFonts w:eastAsia="Calibri"/>
          <w:bCs/>
          <w:spacing w:val="1"/>
        </w:rPr>
        <w:t>- Какая орфограмма объединяет эти слова? (парный сомнительный согласный в конце слова)</w:t>
      </w:r>
      <w:r w:rsidRPr="00324916">
        <w:rPr>
          <w:rFonts w:eastAsia="Calibri"/>
          <w:bCs/>
          <w:color w:val="0033CC"/>
          <w:spacing w:val="1"/>
        </w:rPr>
        <w:t xml:space="preserve"> </w:t>
      </w:r>
    </w:p>
    <w:p w:rsidR="00B555E0" w:rsidRDefault="00B555E0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color w:val="0033CC"/>
          <w:spacing w:val="1"/>
        </w:rPr>
        <w:t xml:space="preserve">- </w:t>
      </w:r>
      <w:r w:rsidRPr="00B555E0">
        <w:rPr>
          <w:rFonts w:eastAsia="Calibri"/>
          <w:bCs/>
          <w:spacing w:val="1"/>
        </w:rPr>
        <w:t>Какой способ проверки парного сомнительного согласного в конце слова вы знаете?</w:t>
      </w:r>
      <w:r>
        <w:rPr>
          <w:rFonts w:eastAsia="Calibri"/>
          <w:bCs/>
          <w:spacing w:val="1"/>
        </w:rPr>
        <w:t xml:space="preserve"> (надо изменить слово так, чтобы после этого согласного стоял гласный звук</w:t>
      </w:r>
      <w:r w:rsidR="00126AC8">
        <w:rPr>
          <w:rFonts w:eastAsia="Calibri"/>
          <w:bCs/>
          <w:spacing w:val="1"/>
        </w:rPr>
        <w:t>,</w:t>
      </w:r>
      <w:r>
        <w:rPr>
          <w:rFonts w:eastAsia="Calibri"/>
          <w:bCs/>
          <w:spacing w:val="1"/>
        </w:rPr>
        <w:t xml:space="preserve"> изменить число существительного</w:t>
      </w:r>
      <w:r w:rsidR="00653783">
        <w:rPr>
          <w:rFonts w:eastAsia="Calibri"/>
          <w:bCs/>
          <w:spacing w:val="1"/>
        </w:rPr>
        <w:t>)</w:t>
      </w:r>
    </w:p>
    <w:p w:rsidR="00653783" w:rsidRDefault="00653783" w:rsidP="00A2023F">
      <w:pPr>
        <w:spacing w:after="0" w:line="240" w:lineRule="auto"/>
        <w:jc w:val="both"/>
        <w:rPr>
          <w:rFonts w:eastAsia="Calibri"/>
          <w:bCs/>
          <w:spacing w:val="1"/>
        </w:rPr>
      </w:pPr>
    </w:p>
    <w:p w:rsidR="00F90237" w:rsidRDefault="008D3B9B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noProof/>
          <w:spacing w:val="1"/>
          <w:lang w:eastAsia="ru-RU"/>
        </w:rPr>
        <w:pict>
          <v:rect id="Прямоугольник 9" o:spid="_x0000_s1028" style="position:absolute;left:0;text-align:left;margin-left:236.45pt;margin-top:10.6pt;width:131.95pt;height:26.55pt;z-index:-251652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" fillcolor="white [3212]" strokecolor="#243f60 [1604]" strokeweight="2pt"/>
        </w:pict>
      </w:r>
      <w:r>
        <w:rPr>
          <w:rFonts w:eastAsia="Calibri"/>
          <w:bCs/>
          <w:noProof/>
          <w:spacing w:val="1"/>
          <w:lang w:eastAsia="ru-RU"/>
        </w:rPr>
        <w:pict>
          <v:rect id="Прямоугольник 7" o:spid="_x0000_s1027" style="position:absolute;left:0;text-align:left;margin-left:48.65pt;margin-top:10.6pt;width:144.85pt;height:35.15pt;z-index:-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" fillcolor="white [3212]" strokecolor="#243f60 [1604]" strokeweight="2pt"/>
        </w:pict>
      </w:r>
      <w:r w:rsidR="00653783">
        <w:rPr>
          <w:rFonts w:eastAsia="Calibri"/>
          <w:bCs/>
          <w:spacing w:val="1"/>
        </w:rPr>
        <w:tab/>
      </w:r>
      <w:r w:rsidR="00653783">
        <w:rPr>
          <w:rFonts w:eastAsia="Calibri"/>
          <w:bCs/>
          <w:spacing w:val="1"/>
        </w:rPr>
        <w:tab/>
      </w:r>
    </w:p>
    <w:p w:rsidR="00653783" w:rsidRDefault="00653783" w:rsidP="00F90237">
      <w:pPr>
        <w:spacing w:after="0" w:line="240" w:lineRule="auto"/>
        <w:ind w:left="708" w:firstLine="708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>СТОЛ</w:t>
      </w:r>
      <w:r w:rsidRPr="00653783">
        <w:rPr>
          <w:rFonts w:eastAsia="Calibri"/>
          <w:bCs/>
          <w:spacing w:val="1"/>
          <w:u w:val="single"/>
        </w:rPr>
        <w:t>Б</w:t>
      </w:r>
      <w:r w:rsidRPr="00653783">
        <w:rPr>
          <w:rFonts w:eastAsia="Calibri"/>
          <w:bCs/>
          <w:color w:val="FF0000"/>
          <w:spacing w:val="1"/>
          <w:u w:val="single"/>
        </w:rPr>
        <w:t>Ы</w:t>
      </w:r>
      <w:r>
        <w:rPr>
          <w:rFonts w:eastAsia="Calibri"/>
          <w:bCs/>
          <w:spacing w:val="1"/>
        </w:rPr>
        <w:t xml:space="preserve"> – СТОЛ</w:t>
      </w:r>
      <w:r w:rsidRPr="00653783">
        <w:rPr>
          <w:rFonts w:eastAsia="Calibri"/>
          <w:bCs/>
          <w:spacing w:val="1"/>
          <w:u w:val="single"/>
        </w:rPr>
        <w:t>Б</w:t>
      </w:r>
      <w:r>
        <w:rPr>
          <w:rFonts w:eastAsia="Calibri"/>
          <w:bCs/>
          <w:spacing w:val="1"/>
        </w:rPr>
        <w:tab/>
      </w:r>
      <w:r>
        <w:rPr>
          <w:rFonts w:eastAsia="Calibri"/>
          <w:bCs/>
          <w:spacing w:val="1"/>
        </w:rPr>
        <w:tab/>
      </w:r>
      <w:r>
        <w:rPr>
          <w:rFonts w:eastAsia="Calibri"/>
          <w:bCs/>
          <w:spacing w:val="1"/>
        </w:rPr>
        <w:tab/>
        <w:t>СТОЛ</w:t>
      </w:r>
      <w:r w:rsidRPr="00653783">
        <w:rPr>
          <w:rFonts w:eastAsia="Calibri"/>
          <w:bCs/>
          <w:spacing w:val="1"/>
          <w:u w:val="single"/>
        </w:rPr>
        <w:t>Б</w:t>
      </w:r>
      <w:r w:rsidRPr="00653783">
        <w:rPr>
          <w:rFonts w:eastAsia="Calibri"/>
          <w:bCs/>
          <w:color w:val="FF0000"/>
          <w:spacing w:val="1"/>
          <w:u w:val="single"/>
        </w:rPr>
        <w:t>И</w:t>
      </w:r>
      <w:r>
        <w:rPr>
          <w:rFonts w:eastAsia="Calibri"/>
          <w:bCs/>
          <w:spacing w:val="1"/>
        </w:rPr>
        <w:t>К - СТОЛ</w:t>
      </w:r>
      <w:r w:rsidRPr="00653783">
        <w:rPr>
          <w:rFonts w:eastAsia="Calibri"/>
          <w:bCs/>
          <w:spacing w:val="1"/>
          <w:u w:val="single"/>
        </w:rPr>
        <w:t>Б</w:t>
      </w:r>
    </w:p>
    <w:p w:rsidR="00653783" w:rsidRDefault="00F90237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ab/>
      </w:r>
      <w:r>
        <w:rPr>
          <w:rFonts w:eastAsia="Calibri"/>
          <w:bCs/>
          <w:spacing w:val="1"/>
        </w:rPr>
        <w:tab/>
        <w:t xml:space="preserve">   мн.ч.          ед.</w:t>
      </w:r>
      <w:proofErr w:type="gramStart"/>
      <w:r>
        <w:rPr>
          <w:rFonts w:eastAsia="Calibri"/>
          <w:bCs/>
          <w:spacing w:val="1"/>
        </w:rPr>
        <w:t>ч</w:t>
      </w:r>
      <w:proofErr w:type="gramEnd"/>
      <w:r>
        <w:rPr>
          <w:rFonts w:eastAsia="Calibri"/>
          <w:bCs/>
          <w:spacing w:val="1"/>
        </w:rPr>
        <w:t>.</w:t>
      </w:r>
      <w:r>
        <w:rPr>
          <w:rFonts w:eastAsia="Calibri"/>
          <w:bCs/>
          <w:spacing w:val="1"/>
        </w:rPr>
        <w:tab/>
      </w:r>
      <w:r>
        <w:rPr>
          <w:rFonts w:eastAsia="Calibri"/>
          <w:bCs/>
          <w:spacing w:val="1"/>
        </w:rPr>
        <w:tab/>
      </w:r>
      <w:r>
        <w:rPr>
          <w:rFonts w:eastAsia="Calibri"/>
          <w:bCs/>
          <w:spacing w:val="1"/>
        </w:rPr>
        <w:tab/>
      </w:r>
      <w:r>
        <w:rPr>
          <w:rFonts w:eastAsia="Calibri"/>
          <w:bCs/>
          <w:spacing w:val="1"/>
        </w:rPr>
        <w:tab/>
      </w:r>
      <w:r>
        <w:rPr>
          <w:rFonts w:eastAsia="Calibri"/>
          <w:bCs/>
          <w:spacing w:val="1"/>
        </w:rPr>
        <w:tab/>
      </w:r>
      <w:r>
        <w:rPr>
          <w:rFonts w:eastAsia="Calibri"/>
          <w:bCs/>
          <w:spacing w:val="1"/>
        </w:rPr>
        <w:tab/>
      </w:r>
      <w:r>
        <w:rPr>
          <w:rFonts w:eastAsia="Calibri"/>
          <w:bCs/>
          <w:spacing w:val="1"/>
        </w:rPr>
        <w:tab/>
      </w:r>
      <w:r>
        <w:rPr>
          <w:rFonts w:eastAsia="Calibri"/>
          <w:bCs/>
          <w:spacing w:val="1"/>
        </w:rPr>
        <w:tab/>
      </w:r>
      <w:r>
        <w:rPr>
          <w:rFonts w:eastAsia="Calibri"/>
          <w:bCs/>
          <w:spacing w:val="1"/>
        </w:rPr>
        <w:tab/>
      </w:r>
      <w:r>
        <w:rPr>
          <w:rFonts w:eastAsia="Calibri"/>
          <w:bCs/>
          <w:spacing w:val="1"/>
        </w:rPr>
        <w:tab/>
      </w:r>
      <w:r>
        <w:rPr>
          <w:rFonts w:eastAsia="Calibri"/>
          <w:bCs/>
          <w:spacing w:val="1"/>
        </w:rPr>
        <w:tab/>
      </w:r>
    </w:p>
    <w:p w:rsidR="00F90237" w:rsidRDefault="00F90237" w:rsidP="00A2023F">
      <w:pPr>
        <w:spacing w:after="0" w:line="240" w:lineRule="auto"/>
        <w:jc w:val="both"/>
        <w:rPr>
          <w:rFonts w:eastAsia="Calibri"/>
          <w:bCs/>
          <w:color w:val="0033CC"/>
          <w:spacing w:val="1"/>
        </w:rPr>
      </w:pPr>
    </w:p>
    <w:p w:rsidR="00617703" w:rsidRDefault="00617703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 xml:space="preserve">- Какие слова записали </w:t>
      </w:r>
      <w:r w:rsidRPr="006A734B">
        <w:rPr>
          <w:rFonts w:eastAsia="Calibri"/>
          <w:bCs/>
          <w:spacing w:val="1"/>
          <w:u w:val="single"/>
        </w:rPr>
        <w:t>в третий столбик</w:t>
      </w:r>
      <w:r>
        <w:rPr>
          <w:rFonts w:eastAsia="Calibri"/>
          <w:bCs/>
          <w:spacing w:val="1"/>
        </w:rPr>
        <w:t>? (</w:t>
      </w:r>
      <w:r w:rsidRPr="00324916">
        <w:rPr>
          <w:rFonts w:eastAsia="Calibri"/>
          <w:bCs/>
          <w:color w:val="FF0000"/>
          <w:spacing w:val="1"/>
        </w:rPr>
        <w:t>ТЕТРА</w:t>
      </w:r>
      <w:r w:rsidRPr="00324916">
        <w:rPr>
          <w:rFonts w:eastAsia="Calibri"/>
          <w:bCs/>
          <w:spacing w:val="1"/>
          <w:u w:val="single"/>
        </w:rPr>
        <w:t>Д</w:t>
      </w:r>
      <w:r w:rsidRPr="00324916">
        <w:rPr>
          <w:rFonts w:eastAsia="Calibri"/>
          <w:bCs/>
          <w:color w:val="FF0000"/>
          <w:spacing w:val="1"/>
        </w:rPr>
        <w:t>КА, ЗЯ</w:t>
      </w:r>
      <w:r w:rsidRPr="00324916">
        <w:rPr>
          <w:rFonts w:eastAsia="Calibri"/>
          <w:bCs/>
          <w:spacing w:val="1"/>
          <w:u w:val="single"/>
        </w:rPr>
        <w:t>Б</w:t>
      </w:r>
      <w:r w:rsidRPr="00324916">
        <w:rPr>
          <w:rFonts w:eastAsia="Calibri"/>
          <w:bCs/>
          <w:color w:val="FF0000"/>
          <w:spacing w:val="1"/>
        </w:rPr>
        <w:t>КО</w:t>
      </w:r>
      <w:r>
        <w:rPr>
          <w:rFonts w:eastAsia="Calibri"/>
          <w:bCs/>
          <w:spacing w:val="1"/>
        </w:rPr>
        <w:t>)</w:t>
      </w:r>
    </w:p>
    <w:p w:rsidR="00617703" w:rsidRDefault="00617703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>- Почему</w:t>
      </w:r>
      <w:r w:rsidR="00D56FB3">
        <w:rPr>
          <w:rFonts w:eastAsia="Calibri"/>
          <w:bCs/>
          <w:spacing w:val="1"/>
        </w:rPr>
        <w:t xml:space="preserve"> вы их записали отдельно</w:t>
      </w:r>
      <w:r>
        <w:rPr>
          <w:rFonts w:eastAsia="Calibri"/>
          <w:bCs/>
          <w:spacing w:val="1"/>
        </w:rPr>
        <w:t>?</w:t>
      </w:r>
      <w:r w:rsidR="00D56FB3">
        <w:rPr>
          <w:rFonts w:eastAsia="Calibri"/>
          <w:bCs/>
          <w:spacing w:val="1"/>
        </w:rPr>
        <w:t xml:space="preserve"> (не подходят к предыдущим орфограммам)</w:t>
      </w:r>
    </w:p>
    <w:p w:rsidR="00617703" w:rsidRDefault="00617703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>- Какой согласный надо вставить? (парный сомнительный)</w:t>
      </w:r>
    </w:p>
    <w:p w:rsidR="00617703" w:rsidRDefault="00617703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>- Поднимите руку, кто считает, что это орфограмма.</w:t>
      </w:r>
    </w:p>
    <w:p w:rsidR="00617703" w:rsidRDefault="00617703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 xml:space="preserve">- Почему вы считаете, что это орфограмма? </w:t>
      </w:r>
      <w:r w:rsidRPr="00BC3ACC">
        <w:rPr>
          <w:rFonts w:eastAsia="Calibri"/>
          <w:bCs/>
          <w:color w:val="003399"/>
          <w:spacing w:val="1"/>
        </w:rPr>
        <w:t>(произношение не совпадает с написанием)</w:t>
      </w:r>
    </w:p>
    <w:p w:rsidR="00617703" w:rsidRDefault="00617703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>- Поднимите руку те, у кого в слове остался пропуск?</w:t>
      </w:r>
    </w:p>
    <w:p w:rsidR="00617703" w:rsidRPr="00020294" w:rsidRDefault="00617703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 xml:space="preserve">- Какое </w:t>
      </w:r>
      <w:r w:rsidRPr="00CB3C47">
        <w:rPr>
          <w:rFonts w:eastAsia="Calibri"/>
          <w:bCs/>
          <w:color w:val="0033CC"/>
          <w:spacing w:val="1"/>
        </w:rPr>
        <w:t>затруднение</w:t>
      </w:r>
      <w:r>
        <w:rPr>
          <w:rFonts w:eastAsia="Calibri"/>
          <w:bCs/>
          <w:spacing w:val="1"/>
        </w:rPr>
        <w:t xml:space="preserve"> у вас? (</w:t>
      </w:r>
      <w:r w:rsidRPr="00020294">
        <w:rPr>
          <w:rFonts w:eastAsia="Calibri"/>
          <w:bCs/>
          <w:spacing w:val="1"/>
        </w:rPr>
        <w:t>Я не могу</w:t>
      </w:r>
      <w:r w:rsidR="00020294" w:rsidRPr="00020294">
        <w:rPr>
          <w:rFonts w:eastAsia="Calibri"/>
          <w:bCs/>
          <w:spacing w:val="1"/>
        </w:rPr>
        <w:t xml:space="preserve"> правильно </w:t>
      </w:r>
      <w:r w:rsidRPr="00020294">
        <w:rPr>
          <w:rFonts w:eastAsia="Calibri"/>
          <w:bCs/>
          <w:spacing w:val="1"/>
        </w:rPr>
        <w:t>вставить букву</w:t>
      </w:r>
      <w:r w:rsidR="00020294" w:rsidRPr="00020294">
        <w:rPr>
          <w:rFonts w:eastAsia="Calibri"/>
          <w:bCs/>
          <w:spacing w:val="1"/>
        </w:rPr>
        <w:t xml:space="preserve"> парного сомнительного согласного звука</w:t>
      </w:r>
      <w:r w:rsidR="00F223C5">
        <w:rPr>
          <w:rFonts w:eastAsia="Calibri"/>
          <w:bCs/>
          <w:spacing w:val="1"/>
        </w:rPr>
        <w:t>.</w:t>
      </w:r>
      <w:r w:rsidRPr="00020294">
        <w:rPr>
          <w:rFonts w:eastAsia="Calibri"/>
          <w:bCs/>
          <w:spacing w:val="1"/>
        </w:rPr>
        <w:t>)</w:t>
      </w:r>
    </w:p>
    <w:p w:rsidR="00617703" w:rsidRDefault="00617703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>- У кого есть ответ?</w:t>
      </w:r>
    </w:p>
    <w:p w:rsidR="00617703" w:rsidRDefault="00617703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>- Докажите, что это правильно.</w:t>
      </w:r>
    </w:p>
    <w:p w:rsidR="00617703" w:rsidRDefault="00617703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 xml:space="preserve">- Какое у вас </w:t>
      </w:r>
      <w:r w:rsidRPr="00CB3C47">
        <w:rPr>
          <w:rFonts w:eastAsia="Calibri"/>
          <w:bCs/>
          <w:color w:val="0033CC"/>
          <w:spacing w:val="1"/>
        </w:rPr>
        <w:t>затруднение</w:t>
      </w:r>
      <w:r>
        <w:rPr>
          <w:rFonts w:eastAsia="Calibri"/>
          <w:bCs/>
          <w:spacing w:val="1"/>
        </w:rPr>
        <w:t xml:space="preserve">? </w:t>
      </w:r>
      <w:proofErr w:type="gramStart"/>
      <w:r>
        <w:rPr>
          <w:rFonts w:eastAsia="Calibri"/>
          <w:bCs/>
          <w:spacing w:val="1"/>
        </w:rPr>
        <w:t>(</w:t>
      </w:r>
      <w:r w:rsidRPr="00020294">
        <w:rPr>
          <w:rFonts w:eastAsia="Calibri"/>
          <w:bCs/>
          <w:spacing w:val="1"/>
        </w:rPr>
        <w:t>Я не могу…объяснить правильность</w:t>
      </w:r>
      <w:r w:rsidR="00B555E0" w:rsidRPr="00020294">
        <w:rPr>
          <w:rFonts w:eastAsia="Calibri"/>
          <w:bCs/>
          <w:spacing w:val="1"/>
        </w:rPr>
        <w:t xml:space="preserve"> написания</w:t>
      </w:r>
      <w:r w:rsidR="00020294" w:rsidRPr="00020294">
        <w:rPr>
          <w:rFonts w:eastAsia="Calibri"/>
          <w:bCs/>
          <w:spacing w:val="1"/>
        </w:rPr>
        <w:t xml:space="preserve"> парного сомнительного согласного</w:t>
      </w:r>
      <w:r w:rsidR="00B555E0" w:rsidRPr="00020294">
        <w:rPr>
          <w:rFonts w:eastAsia="Calibri"/>
          <w:bCs/>
          <w:spacing w:val="1"/>
        </w:rPr>
        <w:t>.</w:t>
      </w:r>
      <w:proofErr w:type="gramEnd"/>
      <w:r w:rsidR="00B555E0" w:rsidRPr="00020294">
        <w:rPr>
          <w:rFonts w:eastAsia="Calibri"/>
          <w:bCs/>
          <w:spacing w:val="1"/>
        </w:rPr>
        <w:t xml:space="preserve"> </w:t>
      </w:r>
      <w:proofErr w:type="gramStart"/>
      <w:r w:rsidR="00B555E0" w:rsidRPr="00B555E0">
        <w:rPr>
          <w:rFonts w:eastAsia="Calibri"/>
          <w:bCs/>
          <w:spacing w:val="1"/>
        </w:rPr>
        <w:t xml:space="preserve">У нас </w:t>
      </w:r>
      <w:r w:rsidRPr="00B555E0">
        <w:rPr>
          <w:rFonts w:eastAsia="Calibri"/>
          <w:bCs/>
          <w:spacing w:val="1"/>
        </w:rPr>
        <w:t>есть</w:t>
      </w:r>
      <w:r w:rsidRPr="0039466A">
        <w:rPr>
          <w:rFonts w:eastAsia="Calibri"/>
          <w:bCs/>
          <w:spacing w:val="1"/>
        </w:rPr>
        <w:t xml:space="preserve"> </w:t>
      </w:r>
      <w:r w:rsidR="00B555E0">
        <w:rPr>
          <w:rFonts w:eastAsia="Calibri"/>
          <w:bCs/>
          <w:spacing w:val="1"/>
        </w:rPr>
        <w:t>только эталон</w:t>
      </w:r>
      <w:r w:rsidRPr="0039466A">
        <w:rPr>
          <w:rFonts w:eastAsia="Calibri"/>
          <w:bCs/>
          <w:spacing w:val="1"/>
        </w:rPr>
        <w:t xml:space="preserve"> проверки</w:t>
      </w:r>
      <w:r>
        <w:rPr>
          <w:rFonts w:eastAsia="Calibri"/>
          <w:bCs/>
          <w:spacing w:val="1"/>
        </w:rPr>
        <w:t xml:space="preserve"> парного согласного в конце слова</w:t>
      </w:r>
      <w:r w:rsidR="00F223C5">
        <w:rPr>
          <w:rFonts w:eastAsia="Calibri"/>
          <w:bCs/>
          <w:spacing w:val="1"/>
        </w:rPr>
        <w:t>.</w:t>
      </w:r>
      <w:r>
        <w:rPr>
          <w:rFonts w:eastAsia="Calibri"/>
          <w:bCs/>
          <w:spacing w:val="1"/>
        </w:rPr>
        <w:t>)</w:t>
      </w:r>
      <w:proofErr w:type="gramEnd"/>
    </w:p>
    <w:p w:rsidR="00333857" w:rsidRDefault="00333857" w:rsidP="00A2023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>- Как называется действие, в котором возникает затруднение? (</w:t>
      </w:r>
      <w:r w:rsidR="00F223C5">
        <w:rPr>
          <w:rFonts w:eastAsia="Calibri"/>
          <w:bCs/>
          <w:spacing w:val="1"/>
        </w:rPr>
        <w:t>П</w:t>
      </w:r>
      <w:r>
        <w:rPr>
          <w:rFonts w:eastAsia="Calibri"/>
          <w:bCs/>
          <w:spacing w:val="1"/>
        </w:rPr>
        <w:t>робное действие</w:t>
      </w:r>
      <w:r w:rsidR="00F223C5">
        <w:rPr>
          <w:rFonts w:eastAsia="Calibri"/>
          <w:bCs/>
          <w:spacing w:val="1"/>
        </w:rPr>
        <w:t>.</w:t>
      </w:r>
      <w:r>
        <w:rPr>
          <w:rFonts w:eastAsia="Calibri"/>
          <w:bCs/>
          <w:spacing w:val="1"/>
        </w:rPr>
        <w:t>)</w:t>
      </w:r>
    </w:p>
    <w:p w:rsidR="009E2A49" w:rsidRDefault="009E2A49" w:rsidP="00A2023F">
      <w:pPr>
        <w:spacing w:after="0" w:line="240" w:lineRule="auto"/>
        <w:jc w:val="both"/>
        <w:rPr>
          <w:rFonts w:eastAsia="Calibri"/>
          <w:bCs/>
          <w:spacing w:val="1"/>
        </w:rPr>
      </w:pPr>
    </w:p>
    <w:p w:rsidR="00664FF2" w:rsidRDefault="00664FF2" w:rsidP="00F35C2F">
      <w:pPr>
        <w:pStyle w:val="a3"/>
        <w:numPr>
          <w:ilvl w:val="0"/>
          <w:numId w:val="9"/>
        </w:numPr>
        <w:spacing w:after="0" w:line="240" w:lineRule="auto"/>
        <w:ind w:left="426"/>
        <w:jc w:val="both"/>
        <w:rPr>
          <w:b/>
          <w:szCs w:val="24"/>
        </w:rPr>
      </w:pPr>
      <w:r w:rsidRPr="005A2DAA">
        <w:rPr>
          <w:b/>
          <w:szCs w:val="24"/>
        </w:rPr>
        <w:t xml:space="preserve">Выявление </w:t>
      </w:r>
      <w:r>
        <w:rPr>
          <w:b/>
          <w:szCs w:val="24"/>
        </w:rPr>
        <w:t xml:space="preserve">места и </w:t>
      </w:r>
      <w:r w:rsidRPr="005A2DAA">
        <w:rPr>
          <w:b/>
          <w:szCs w:val="24"/>
        </w:rPr>
        <w:t>причины затруднения</w:t>
      </w:r>
    </w:p>
    <w:p w:rsidR="009E2A49" w:rsidRPr="003B15EF" w:rsidRDefault="009E2A49" w:rsidP="003B15EF">
      <w:pPr>
        <w:pStyle w:val="a7"/>
        <w:tabs>
          <w:tab w:val="left" w:pos="284"/>
        </w:tabs>
        <w:snapToGrid w:val="0"/>
        <w:ind w:left="720" w:hanging="720"/>
        <w:jc w:val="both"/>
        <w:rPr>
          <w:rFonts w:eastAsia="Calibri"/>
          <w:bCs/>
          <w:spacing w:val="1"/>
          <w:lang w:eastAsia="en-US"/>
        </w:rPr>
      </w:pPr>
      <w:r w:rsidRPr="003B15EF">
        <w:rPr>
          <w:rFonts w:ascii="Times New Roman" w:eastAsia="Calibri" w:hAnsi="Times New Roman" w:cs="Times New Roman"/>
          <w:bCs/>
          <w:spacing w:val="1"/>
          <w:sz w:val="24"/>
          <w:lang w:eastAsia="en-US"/>
        </w:rPr>
        <w:t xml:space="preserve">- В каком </w:t>
      </w:r>
      <w:r w:rsidRPr="003B15EF">
        <w:rPr>
          <w:rFonts w:ascii="Times New Roman" w:eastAsia="Calibri" w:hAnsi="Times New Roman" w:cs="Times New Roman"/>
          <w:bCs/>
          <w:color w:val="0033CC"/>
          <w:spacing w:val="1"/>
          <w:sz w:val="24"/>
          <w:u w:val="single"/>
          <w:lang w:eastAsia="en-US"/>
        </w:rPr>
        <w:t xml:space="preserve">месте </w:t>
      </w:r>
      <w:r w:rsidRPr="003B15EF">
        <w:rPr>
          <w:rFonts w:ascii="Times New Roman" w:eastAsia="Calibri" w:hAnsi="Times New Roman" w:cs="Times New Roman"/>
          <w:bCs/>
          <w:spacing w:val="1"/>
          <w:sz w:val="24"/>
          <w:lang w:eastAsia="en-US"/>
        </w:rPr>
        <w:t xml:space="preserve"> возникла трудность? (</w:t>
      </w:r>
      <w:r w:rsidR="00EE5D1F" w:rsidRPr="003B15EF">
        <w:rPr>
          <w:rFonts w:ascii="Times New Roman" w:eastAsia="Calibri" w:hAnsi="Times New Roman" w:cs="Times New Roman"/>
          <w:bCs/>
          <w:spacing w:val="1"/>
          <w:sz w:val="24"/>
          <w:lang w:eastAsia="en-US"/>
        </w:rPr>
        <w:t>в написании парного согласного в середине слова</w:t>
      </w:r>
      <w:r w:rsidRPr="003B15EF">
        <w:rPr>
          <w:rFonts w:ascii="Times New Roman" w:eastAsia="Calibri" w:hAnsi="Times New Roman" w:cs="Times New Roman"/>
          <w:bCs/>
          <w:spacing w:val="1"/>
          <w:sz w:val="24"/>
          <w:lang w:eastAsia="en-US"/>
        </w:rPr>
        <w:t>)</w:t>
      </w:r>
    </w:p>
    <w:p w:rsidR="009E2A49" w:rsidRPr="00617703" w:rsidRDefault="009E2A49" w:rsidP="009E2A49">
      <w:pPr>
        <w:spacing w:after="0" w:line="240" w:lineRule="auto"/>
        <w:jc w:val="both"/>
        <w:rPr>
          <w:rFonts w:eastAsia="Calibri"/>
          <w:bCs/>
          <w:spacing w:val="1"/>
        </w:rPr>
      </w:pPr>
      <w:r w:rsidRPr="00DC6F6C">
        <w:rPr>
          <w:rFonts w:eastAsia="Calibri"/>
          <w:bCs/>
          <w:spacing w:val="1"/>
          <w:szCs w:val="24"/>
        </w:rPr>
        <w:t>- В чем</w:t>
      </w:r>
      <w:r>
        <w:rPr>
          <w:rFonts w:eastAsia="Calibri"/>
          <w:bCs/>
          <w:spacing w:val="1"/>
        </w:rPr>
        <w:t xml:space="preserve"> </w:t>
      </w:r>
      <w:r w:rsidRPr="00CB3C47">
        <w:rPr>
          <w:rFonts w:eastAsia="Calibri"/>
          <w:bCs/>
          <w:color w:val="0033CC"/>
          <w:spacing w:val="1"/>
        </w:rPr>
        <w:t>причина</w:t>
      </w:r>
      <w:r>
        <w:rPr>
          <w:rFonts w:eastAsia="Calibri"/>
          <w:bCs/>
          <w:spacing w:val="1"/>
        </w:rPr>
        <w:t xml:space="preserve"> вашего затруднения? (Я не знаю… </w:t>
      </w:r>
      <w:r w:rsidRPr="00CB3C47">
        <w:rPr>
          <w:rFonts w:eastAsia="Calibri"/>
          <w:bCs/>
          <w:spacing w:val="1"/>
          <w:u w:val="single"/>
        </w:rPr>
        <w:t>способа проверки парного согласного в середине слова)</w:t>
      </w:r>
    </w:p>
    <w:p w:rsidR="009E2A49" w:rsidRDefault="009E2A49" w:rsidP="009E2A49">
      <w:pPr>
        <w:spacing w:after="0" w:line="240" w:lineRule="auto"/>
        <w:jc w:val="both"/>
        <w:rPr>
          <w:b/>
          <w:szCs w:val="24"/>
        </w:rPr>
      </w:pPr>
    </w:p>
    <w:p w:rsidR="00664FF2" w:rsidRDefault="00AD7575" w:rsidP="00F35C2F">
      <w:pPr>
        <w:pStyle w:val="a3"/>
        <w:numPr>
          <w:ilvl w:val="0"/>
          <w:numId w:val="9"/>
        </w:numPr>
        <w:spacing w:after="0" w:line="240" w:lineRule="auto"/>
        <w:ind w:left="426"/>
        <w:jc w:val="both"/>
        <w:rPr>
          <w:b/>
          <w:szCs w:val="24"/>
        </w:rPr>
      </w:pPr>
      <w:r>
        <w:rPr>
          <w:b/>
          <w:szCs w:val="24"/>
        </w:rPr>
        <w:t>Построение проекта выхода из затруднения</w:t>
      </w:r>
    </w:p>
    <w:p w:rsidR="00B555E0" w:rsidRPr="00B555E0" w:rsidRDefault="001B537F" w:rsidP="001B537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 xml:space="preserve">- Предлагаю выбрать </w:t>
      </w:r>
      <w:r w:rsidR="00B555E0" w:rsidRPr="00B555E0">
        <w:rPr>
          <w:rFonts w:eastAsia="Calibri"/>
          <w:bCs/>
          <w:spacing w:val="1"/>
        </w:rPr>
        <w:t>цели на урок</w:t>
      </w:r>
      <w:r>
        <w:rPr>
          <w:rFonts w:eastAsia="Calibri"/>
          <w:bCs/>
          <w:spacing w:val="1"/>
        </w:rPr>
        <w:t>:</w:t>
      </w:r>
    </w:p>
    <w:p w:rsidR="00B555E0" w:rsidRPr="00B555E0" w:rsidRDefault="001B537F" w:rsidP="001B537F">
      <w:pPr>
        <w:pStyle w:val="a3"/>
        <w:spacing w:after="0" w:line="240" w:lineRule="auto"/>
        <w:jc w:val="both"/>
        <w:rPr>
          <w:rFonts w:eastAsia="Calibri"/>
          <w:bCs/>
          <w:color w:val="0033CC"/>
          <w:spacing w:val="1"/>
        </w:rPr>
      </w:pPr>
      <w:r>
        <w:rPr>
          <w:rFonts w:eastAsia="Calibri"/>
          <w:bCs/>
          <w:color w:val="0033CC"/>
          <w:spacing w:val="1"/>
        </w:rPr>
        <w:t>Учитель п</w:t>
      </w:r>
      <w:r w:rsidR="00B555E0" w:rsidRPr="00B555E0">
        <w:rPr>
          <w:rFonts w:eastAsia="Calibri"/>
          <w:bCs/>
          <w:color w:val="0033CC"/>
          <w:spacing w:val="1"/>
        </w:rPr>
        <w:t>ереворачивает листы с целями на доске.</w:t>
      </w:r>
      <w:r w:rsidR="00EF1F43">
        <w:rPr>
          <w:rFonts w:eastAsia="Calibri"/>
          <w:bCs/>
          <w:color w:val="0033CC"/>
          <w:spacing w:val="1"/>
        </w:rPr>
        <w:t xml:space="preserve"> </w:t>
      </w:r>
    </w:p>
    <w:p w:rsidR="00B555E0" w:rsidRPr="003F014E" w:rsidRDefault="00B555E0" w:rsidP="001B537F">
      <w:pPr>
        <w:spacing w:after="0" w:line="240" w:lineRule="auto"/>
        <w:jc w:val="both"/>
        <w:rPr>
          <w:rFonts w:eastAsia="Calibri"/>
          <w:bCs/>
          <w:spacing w:val="1"/>
        </w:rPr>
      </w:pPr>
      <w:r w:rsidRPr="003F014E">
        <w:rPr>
          <w:rFonts w:eastAsia="Calibri"/>
          <w:bCs/>
          <w:spacing w:val="1"/>
        </w:rPr>
        <w:t>1. Узнать способ проверки парного сомнительного согласного в середине слова.</w:t>
      </w:r>
    </w:p>
    <w:p w:rsidR="00B555E0" w:rsidRPr="003F014E" w:rsidRDefault="00B555E0" w:rsidP="001B537F">
      <w:pPr>
        <w:spacing w:after="0" w:line="240" w:lineRule="auto"/>
        <w:jc w:val="both"/>
        <w:rPr>
          <w:rFonts w:eastAsia="Calibri"/>
          <w:bCs/>
          <w:spacing w:val="1"/>
        </w:rPr>
      </w:pPr>
      <w:r w:rsidRPr="003F014E">
        <w:rPr>
          <w:rFonts w:eastAsia="Calibri"/>
          <w:bCs/>
          <w:spacing w:val="1"/>
        </w:rPr>
        <w:t>2. Потренироваться в написании слов с этой орфограммой.</w:t>
      </w:r>
    </w:p>
    <w:p w:rsidR="008D3B9B" w:rsidRDefault="008D3B9B" w:rsidP="001B537F">
      <w:pPr>
        <w:spacing w:after="0" w:line="240" w:lineRule="auto"/>
        <w:jc w:val="both"/>
        <w:rPr>
          <w:rFonts w:eastAsia="Calibri"/>
          <w:bCs/>
          <w:spacing w:val="1"/>
        </w:rPr>
      </w:pPr>
    </w:p>
    <w:p w:rsidR="00B555E0" w:rsidRDefault="001B537F" w:rsidP="001B537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 xml:space="preserve">- </w:t>
      </w:r>
      <w:r w:rsidR="00386D34">
        <w:rPr>
          <w:rFonts w:eastAsia="Calibri"/>
          <w:bCs/>
          <w:spacing w:val="1"/>
        </w:rPr>
        <w:t>Поднимите руку те, к</w:t>
      </w:r>
      <w:r>
        <w:rPr>
          <w:rFonts w:eastAsia="Calibri"/>
          <w:bCs/>
          <w:spacing w:val="1"/>
        </w:rPr>
        <w:t xml:space="preserve">то выбирает первую цель? Почему? (мы не знаем способ проверки </w:t>
      </w:r>
      <w:r w:rsidRPr="00B555E0">
        <w:rPr>
          <w:rFonts w:eastAsia="Calibri"/>
          <w:bCs/>
          <w:spacing w:val="1"/>
        </w:rPr>
        <w:t>парного сомнительного согласного в середине слова</w:t>
      </w:r>
      <w:r>
        <w:rPr>
          <w:rFonts w:eastAsia="Calibri"/>
          <w:bCs/>
          <w:spacing w:val="1"/>
        </w:rPr>
        <w:t>)</w:t>
      </w:r>
    </w:p>
    <w:p w:rsidR="00C465C1" w:rsidRDefault="00C465C1" w:rsidP="001B537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>- Кто выбирает вторую цель? Почему? (тренировка дает опыт)</w:t>
      </w:r>
    </w:p>
    <w:p w:rsidR="00C465C1" w:rsidRPr="00B555E0" w:rsidRDefault="00C465C1" w:rsidP="001B537F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>- Кто предлагает обе цели? Почему? (</w:t>
      </w:r>
      <w:r w:rsidR="00386D34">
        <w:rPr>
          <w:rFonts w:eastAsia="Calibri"/>
          <w:bCs/>
          <w:spacing w:val="1"/>
        </w:rPr>
        <w:t>ответы ребят</w:t>
      </w:r>
      <w:r>
        <w:rPr>
          <w:rFonts w:eastAsia="Calibri"/>
          <w:bCs/>
          <w:spacing w:val="1"/>
        </w:rPr>
        <w:t>)</w:t>
      </w:r>
    </w:p>
    <w:p w:rsidR="00537B30" w:rsidRPr="00B555E0" w:rsidRDefault="00B555E0" w:rsidP="001B537F">
      <w:pPr>
        <w:spacing w:after="0" w:line="240" w:lineRule="auto"/>
        <w:jc w:val="both"/>
        <w:rPr>
          <w:szCs w:val="24"/>
        </w:rPr>
      </w:pPr>
      <w:r w:rsidRPr="00B555E0">
        <w:rPr>
          <w:rFonts w:eastAsia="Calibri"/>
          <w:bCs/>
          <w:spacing w:val="1"/>
        </w:rPr>
        <w:lastRenderedPageBreak/>
        <w:t>- По какой теме мы сегодня работаем</w:t>
      </w:r>
      <w:proofErr w:type="gramStart"/>
      <w:r w:rsidRPr="00B555E0">
        <w:rPr>
          <w:rFonts w:eastAsia="Calibri"/>
          <w:bCs/>
          <w:spacing w:val="1"/>
        </w:rPr>
        <w:t>?</w:t>
      </w:r>
      <w:r w:rsidR="003F014E">
        <w:rPr>
          <w:bCs/>
          <w:i/>
          <w:color w:val="FF0000"/>
        </w:rPr>
        <w:t>.</w:t>
      </w:r>
      <w:r w:rsidR="00EF1F43" w:rsidRPr="00EF1F43">
        <w:rPr>
          <w:bCs/>
          <w:i/>
          <w:color w:val="FF0000"/>
        </w:rPr>
        <w:t xml:space="preserve"> </w:t>
      </w:r>
      <w:r w:rsidRPr="00B555E0">
        <w:rPr>
          <w:rFonts w:eastAsia="Calibri"/>
          <w:bCs/>
          <w:spacing w:val="1"/>
        </w:rPr>
        <w:t>(</w:t>
      </w:r>
      <w:proofErr w:type="gramEnd"/>
      <w:r w:rsidRPr="00B555E0">
        <w:rPr>
          <w:rFonts w:eastAsia="Calibri"/>
          <w:bCs/>
          <w:spacing w:val="1"/>
        </w:rPr>
        <w:t>Парные звонкие и глухие согласные</w:t>
      </w:r>
      <w:r w:rsidR="00C465C1">
        <w:rPr>
          <w:rFonts w:eastAsia="Calibri"/>
          <w:bCs/>
          <w:spacing w:val="1"/>
        </w:rPr>
        <w:t xml:space="preserve"> в середине слова</w:t>
      </w:r>
      <w:r w:rsidRPr="00B555E0">
        <w:rPr>
          <w:rFonts w:eastAsia="Calibri"/>
          <w:bCs/>
          <w:spacing w:val="1"/>
        </w:rPr>
        <w:t>)</w:t>
      </w:r>
    </w:p>
    <w:p w:rsidR="005C704A" w:rsidRPr="00C05324" w:rsidRDefault="005C704A" w:rsidP="005C704A">
      <w:pPr>
        <w:spacing w:after="0" w:line="240" w:lineRule="auto"/>
        <w:jc w:val="both"/>
        <w:rPr>
          <w:rFonts w:eastAsia="Calibri"/>
          <w:bCs/>
          <w:spacing w:val="1"/>
          <w:szCs w:val="24"/>
        </w:rPr>
      </w:pPr>
      <w:r w:rsidRPr="00C05324">
        <w:rPr>
          <w:rFonts w:eastAsia="Calibri"/>
          <w:bCs/>
          <w:spacing w:val="1"/>
          <w:szCs w:val="24"/>
        </w:rPr>
        <w:t>- Какой алгоритм проверки парных согласных у вас уже есть? (Способ проверки парного сомнительного согласного в конце слова).</w:t>
      </w:r>
    </w:p>
    <w:p w:rsidR="005C704A" w:rsidRPr="00C05324" w:rsidRDefault="005C704A" w:rsidP="005C704A">
      <w:pPr>
        <w:spacing w:after="0" w:line="240" w:lineRule="auto"/>
        <w:jc w:val="both"/>
        <w:rPr>
          <w:rFonts w:eastAsia="Calibri"/>
          <w:bCs/>
          <w:spacing w:val="1"/>
          <w:szCs w:val="24"/>
        </w:rPr>
      </w:pPr>
      <w:r w:rsidRPr="00C05324">
        <w:rPr>
          <w:rFonts w:eastAsia="Calibri"/>
          <w:bCs/>
          <w:spacing w:val="1"/>
          <w:szCs w:val="24"/>
        </w:rPr>
        <w:t xml:space="preserve">- Предположите, будет ли он отличаться от </w:t>
      </w:r>
      <w:proofErr w:type="gramStart"/>
      <w:r w:rsidRPr="00C05324">
        <w:rPr>
          <w:rFonts w:eastAsia="Calibri"/>
          <w:bCs/>
          <w:spacing w:val="1"/>
          <w:szCs w:val="24"/>
        </w:rPr>
        <w:t>сегодняшнего</w:t>
      </w:r>
      <w:proofErr w:type="gramEnd"/>
      <w:r w:rsidRPr="00C05324">
        <w:rPr>
          <w:rFonts w:eastAsia="Calibri"/>
          <w:bCs/>
          <w:spacing w:val="1"/>
          <w:szCs w:val="24"/>
        </w:rPr>
        <w:t xml:space="preserve"> (будет, но не очень сильно)</w:t>
      </w:r>
    </w:p>
    <w:p w:rsidR="005C704A" w:rsidRPr="00C05324" w:rsidRDefault="005C704A" w:rsidP="005C704A">
      <w:pPr>
        <w:spacing w:after="0" w:line="240" w:lineRule="auto"/>
        <w:jc w:val="both"/>
        <w:rPr>
          <w:rFonts w:eastAsia="Calibri"/>
          <w:bCs/>
          <w:color w:val="FF0000"/>
          <w:spacing w:val="1"/>
          <w:szCs w:val="24"/>
        </w:rPr>
      </w:pPr>
      <w:proofErr w:type="gramStart"/>
      <w:r w:rsidRPr="00C05324">
        <w:rPr>
          <w:rFonts w:eastAsia="Calibri"/>
          <w:bCs/>
          <w:spacing w:val="1"/>
          <w:szCs w:val="24"/>
        </w:rPr>
        <w:t xml:space="preserve">- Вспомните правила работы </w:t>
      </w:r>
      <w:r w:rsidRPr="00C05324">
        <w:rPr>
          <w:rFonts w:eastAsia="Calibri"/>
          <w:bCs/>
          <w:color w:val="FF0000"/>
          <w:spacing w:val="1"/>
          <w:szCs w:val="24"/>
        </w:rPr>
        <w:t xml:space="preserve">в группе.) </w:t>
      </w:r>
      <w:proofErr w:type="gramEnd"/>
    </w:p>
    <w:p w:rsidR="005C704A" w:rsidRDefault="005C704A" w:rsidP="005C704A">
      <w:pPr>
        <w:jc w:val="both"/>
        <w:rPr>
          <w:rFonts w:eastAsia="Calibri"/>
          <w:bCs/>
          <w:color w:val="FF0000"/>
          <w:spacing w:val="1"/>
          <w:szCs w:val="24"/>
        </w:rPr>
      </w:pPr>
    </w:p>
    <w:p w:rsidR="005C704A" w:rsidRPr="00B04674" w:rsidRDefault="005C704A" w:rsidP="005C704A">
      <w:pPr>
        <w:spacing w:after="0" w:line="240" w:lineRule="auto"/>
        <w:rPr>
          <w:color w:val="FF0000"/>
        </w:rPr>
      </w:pPr>
      <w:r w:rsidRPr="006D307A">
        <w:rPr>
          <w:color w:val="FF0000"/>
        </w:rPr>
        <w:t>- Предложите план, по которому</w:t>
      </w:r>
      <w:r w:rsidRPr="006D307A">
        <w:t xml:space="preserve"> будете работать в группе</w:t>
      </w:r>
      <w:r w:rsidRPr="00B04674">
        <w:rPr>
          <w:color w:val="FF0000"/>
        </w:rPr>
        <w:t xml:space="preserve">. </w:t>
      </w:r>
    </w:p>
    <w:p w:rsidR="005C704A" w:rsidRDefault="005C704A" w:rsidP="005C704A">
      <w:pPr>
        <w:spacing w:after="0" w:line="240" w:lineRule="auto"/>
        <w:jc w:val="center"/>
      </w:pPr>
      <w:r>
        <w:t>ПЛАН РАБОТЫ:</w:t>
      </w:r>
    </w:p>
    <w:p w:rsidR="005C704A" w:rsidRDefault="005C704A" w:rsidP="005C704A">
      <w:pPr>
        <w:spacing w:after="0" w:line="240" w:lineRule="auto"/>
      </w:pPr>
      <w:r>
        <w:t>1. Прочитать предложенный алгоритм проверки парного сомнительного согласного звука.</w:t>
      </w:r>
    </w:p>
    <w:p w:rsidR="005C704A" w:rsidRDefault="005C704A" w:rsidP="005C704A">
      <w:pPr>
        <w:spacing w:after="0" w:line="240" w:lineRule="auto"/>
      </w:pPr>
      <w:r>
        <w:t xml:space="preserve">2. Вспомнить «Способ проверки парного сомнительного согласного в конце слова». </w:t>
      </w:r>
    </w:p>
    <w:p w:rsidR="005C704A" w:rsidRDefault="005C704A" w:rsidP="005C704A">
      <w:pPr>
        <w:spacing w:after="0" w:line="240" w:lineRule="auto"/>
      </w:pPr>
      <w:r>
        <w:t xml:space="preserve">3. </w:t>
      </w:r>
      <w:proofErr w:type="gramStart"/>
      <w:r>
        <w:t>Подумать</w:t>
      </w:r>
      <w:proofErr w:type="gramEnd"/>
      <w:r>
        <w:t xml:space="preserve"> как он сможет помочь в составлении данного алгоритма проверки.</w:t>
      </w:r>
    </w:p>
    <w:p w:rsidR="005C704A" w:rsidRPr="00E14FC5" w:rsidRDefault="005C704A" w:rsidP="005C704A">
      <w:pPr>
        <w:spacing w:after="0" w:line="240" w:lineRule="auto"/>
      </w:pPr>
      <w:r>
        <w:t>4. Дополнить алгоритм нужными словами и примерами.</w:t>
      </w:r>
    </w:p>
    <w:p w:rsidR="005C704A" w:rsidRPr="00D31F68" w:rsidRDefault="005C704A" w:rsidP="005C704A">
      <w:pPr>
        <w:spacing w:after="0" w:line="240" w:lineRule="auto"/>
        <w:rPr>
          <w:b/>
          <w:color w:val="0000FF"/>
          <w:szCs w:val="24"/>
        </w:rPr>
      </w:pPr>
      <w:r w:rsidRPr="00335AE0">
        <w:rPr>
          <w:b/>
          <w:color w:val="0000FF"/>
          <w:sz w:val="22"/>
          <w:szCs w:val="22"/>
        </w:rPr>
        <w:t>2</w:t>
      </w:r>
      <w:r w:rsidRPr="00D31F68">
        <w:rPr>
          <w:b/>
          <w:color w:val="0000FF"/>
          <w:szCs w:val="24"/>
        </w:rPr>
        <w:t>. Алгоритм «Способ проверки парных сомнительных согласных</w:t>
      </w:r>
    </w:p>
    <w:p w:rsidR="005C704A" w:rsidRDefault="005C704A" w:rsidP="005C704A">
      <w:pPr>
        <w:spacing w:after="0" w:line="240" w:lineRule="auto"/>
        <w:rPr>
          <w:b/>
          <w:sz w:val="22"/>
          <w:szCs w:val="22"/>
        </w:rPr>
      </w:pPr>
      <w:r w:rsidRPr="00D31F68">
        <w:rPr>
          <w:b/>
          <w:color w:val="0000FF"/>
          <w:szCs w:val="24"/>
        </w:rPr>
        <w:t>по глухости – звонкости</w:t>
      </w:r>
      <w:r>
        <w:rPr>
          <w:b/>
          <w:color w:val="0000FF"/>
          <w:sz w:val="22"/>
          <w:szCs w:val="22"/>
        </w:rPr>
        <w:t xml:space="preserve">» </w:t>
      </w:r>
      <w:proofErr w:type="gramStart"/>
      <w:r w:rsidRPr="00335AE0">
        <w:rPr>
          <w:b/>
          <w:sz w:val="22"/>
          <w:szCs w:val="22"/>
        </w:rPr>
        <w:t xml:space="preserve">(  </w:t>
      </w:r>
      <w:proofErr w:type="gramEnd"/>
      <w:r w:rsidRPr="00335AE0">
        <w:rPr>
          <w:b/>
          <w:sz w:val="22"/>
          <w:szCs w:val="22"/>
        </w:rPr>
        <w:t>Б-П      В-Ф      Д-Т     Г-К     З-С   Ж-Ш  )</w:t>
      </w:r>
      <w:r>
        <w:rPr>
          <w:b/>
          <w:sz w:val="22"/>
          <w:szCs w:val="22"/>
        </w:rPr>
        <w:t xml:space="preserve"> </w:t>
      </w:r>
    </w:p>
    <w:p w:rsidR="005C704A" w:rsidRPr="00D31F68" w:rsidRDefault="005C704A" w:rsidP="005C704A">
      <w:pPr>
        <w:spacing w:after="0" w:line="240" w:lineRule="auto"/>
        <w:jc w:val="right"/>
        <w:rPr>
          <w:color w:val="00C057"/>
        </w:rPr>
      </w:pPr>
    </w:p>
    <w:tbl>
      <w:tblPr>
        <w:tblpPr w:leftFromText="180" w:rightFromText="180" w:vertAnchor="text" w:horzAnchor="margin" w:tblpY="353"/>
        <w:tblOverlap w:val="never"/>
        <w:tblW w:w="6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909"/>
      </w:tblGrid>
      <w:tr w:rsidR="003B15EF" w:rsidRPr="00BA2CBB" w:rsidTr="003B15EF">
        <w:trPr>
          <w:trHeight w:val="81"/>
        </w:trPr>
        <w:tc>
          <w:tcPr>
            <w:tcW w:w="704" w:type="dxa"/>
          </w:tcPr>
          <w:p w:rsidR="003B15EF" w:rsidRPr="00BA2CBB" w:rsidRDefault="003B15EF" w:rsidP="003B15EF">
            <w:pPr>
              <w:rPr>
                <w:b/>
                <w:sz w:val="18"/>
                <w:szCs w:val="18"/>
              </w:rPr>
            </w:pPr>
            <w:r w:rsidRPr="00BA2CBB">
              <w:rPr>
                <w:b/>
                <w:sz w:val="18"/>
                <w:szCs w:val="18"/>
              </w:rPr>
              <w:t>Шаг</w:t>
            </w:r>
          </w:p>
        </w:tc>
        <w:tc>
          <w:tcPr>
            <w:tcW w:w="5909" w:type="dxa"/>
          </w:tcPr>
          <w:p w:rsidR="003B15EF" w:rsidRPr="00BA2CBB" w:rsidRDefault="003B15EF" w:rsidP="003B15EF">
            <w:pPr>
              <w:rPr>
                <w:b/>
                <w:sz w:val="18"/>
                <w:szCs w:val="18"/>
              </w:rPr>
            </w:pPr>
            <w:r w:rsidRPr="00BA2CBB">
              <w:rPr>
                <w:b/>
                <w:sz w:val="18"/>
                <w:szCs w:val="18"/>
              </w:rPr>
              <w:t>Алгоритм</w:t>
            </w:r>
          </w:p>
        </w:tc>
      </w:tr>
      <w:tr w:rsidR="003B15EF" w:rsidRPr="00BA2CBB" w:rsidTr="003B15EF">
        <w:trPr>
          <w:trHeight w:val="81"/>
        </w:trPr>
        <w:tc>
          <w:tcPr>
            <w:tcW w:w="704" w:type="dxa"/>
          </w:tcPr>
          <w:p w:rsidR="003B15EF" w:rsidRPr="00BA2CBB" w:rsidRDefault="003B15EF" w:rsidP="003B15EF">
            <w:pPr>
              <w:rPr>
                <w:sz w:val="18"/>
                <w:szCs w:val="18"/>
              </w:rPr>
            </w:pPr>
            <w:r w:rsidRPr="00BA2CBB">
              <w:rPr>
                <w:sz w:val="18"/>
                <w:szCs w:val="18"/>
              </w:rPr>
              <w:t>1.</w:t>
            </w:r>
          </w:p>
        </w:tc>
        <w:tc>
          <w:tcPr>
            <w:tcW w:w="5909" w:type="dxa"/>
          </w:tcPr>
          <w:p w:rsidR="003B15EF" w:rsidRPr="00BA2CBB" w:rsidRDefault="003B15EF" w:rsidP="003B15EF">
            <w:pPr>
              <w:rPr>
                <w:sz w:val="18"/>
                <w:szCs w:val="18"/>
              </w:rPr>
            </w:pPr>
            <w:r w:rsidRPr="00BA2CBB">
              <w:rPr>
                <w:sz w:val="18"/>
                <w:szCs w:val="18"/>
              </w:rPr>
              <w:t>Произнести слово.</w:t>
            </w:r>
          </w:p>
        </w:tc>
      </w:tr>
      <w:tr w:rsidR="003B15EF" w:rsidRPr="00BA2CBB" w:rsidTr="003B15EF">
        <w:trPr>
          <w:trHeight w:val="85"/>
        </w:trPr>
        <w:tc>
          <w:tcPr>
            <w:tcW w:w="704" w:type="dxa"/>
          </w:tcPr>
          <w:p w:rsidR="003B15EF" w:rsidRPr="00BA2CBB" w:rsidRDefault="003B15EF" w:rsidP="003B15EF">
            <w:pPr>
              <w:rPr>
                <w:sz w:val="18"/>
                <w:szCs w:val="18"/>
              </w:rPr>
            </w:pPr>
            <w:r w:rsidRPr="00BA2CBB">
              <w:rPr>
                <w:sz w:val="18"/>
                <w:szCs w:val="18"/>
              </w:rPr>
              <w:t>2.</w:t>
            </w:r>
          </w:p>
        </w:tc>
        <w:tc>
          <w:tcPr>
            <w:tcW w:w="5909" w:type="dxa"/>
          </w:tcPr>
          <w:p w:rsidR="003B15EF" w:rsidRPr="00BA2CBB" w:rsidRDefault="003B15EF" w:rsidP="003B15EF">
            <w:pPr>
              <w:rPr>
                <w:sz w:val="18"/>
                <w:szCs w:val="18"/>
              </w:rPr>
            </w:pPr>
            <w:r w:rsidRPr="00BA2CBB">
              <w:rPr>
                <w:sz w:val="18"/>
                <w:szCs w:val="18"/>
              </w:rPr>
              <w:t>Определить, в какой части слова находится парный согласный звук.</w:t>
            </w:r>
          </w:p>
        </w:tc>
      </w:tr>
      <w:tr w:rsidR="003B15EF" w:rsidRPr="00BA2CBB" w:rsidTr="003B15EF">
        <w:trPr>
          <w:trHeight w:val="335"/>
        </w:trPr>
        <w:tc>
          <w:tcPr>
            <w:tcW w:w="704" w:type="dxa"/>
          </w:tcPr>
          <w:p w:rsidR="003B15EF" w:rsidRPr="00BA2CBB" w:rsidRDefault="003B15EF" w:rsidP="003B15EF">
            <w:pPr>
              <w:rPr>
                <w:sz w:val="18"/>
                <w:szCs w:val="18"/>
              </w:rPr>
            </w:pPr>
            <w:r w:rsidRPr="00BA2CBB">
              <w:rPr>
                <w:sz w:val="18"/>
                <w:szCs w:val="18"/>
              </w:rPr>
              <w:t>3.</w:t>
            </w:r>
          </w:p>
        </w:tc>
        <w:tc>
          <w:tcPr>
            <w:tcW w:w="5909" w:type="dxa"/>
          </w:tcPr>
          <w:p w:rsidR="003B15EF" w:rsidRPr="00CD711C" w:rsidRDefault="003B15EF" w:rsidP="003B15EF">
            <w:pPr>
              <w:pStyle w:val="a8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D711C">
              <w:rPr>
                <w:color w:val="000000" w:themeColor="text1"/>
                <w:kern w:val="24"/>
                <w:sz w:val="20"/>
                <w:szCs w:val="20"/>
              </w:rPr>
              <w:t xml:space="preserve">Если парный согласный звук находится </w:t>
            </w:r>
            <w:r w:rsidRPr="00CD711C">
              <w:rPr>
                <w:b/>
                <w:bCs/>
                <w:i/>
                <w:iCs/>
                <w:color w:val="7030A0"/>
                <w:kern w:val="24"/>
                <w:sz w:val="20"/>
                <w:szCs w:val="20"/>
                <w:u w:val="single"/>
              </w:rPr>
              <w:t>в конце слова</w:t>
            </w:r>
            <w:r w:rsidRPr="00CD711C">
              <w:rPr>
                <w:color w:val="000000" w:themeColor="text1"/>
                <w:kern w:val="24"/>
                <w:sz w:val="20"/>
                <w:szCs w:val="20"/>
              </w:rPr>
              <w:t xml:space="preserve">, надо подобрать такие родственные слова, в которых после проверяемого согласного стоит </w:t>
            </w:r>
            <w:r w:rsidRPr="00CD711C">
              <w:rPr>
                <w:color w:val="FF0000"/>
                <w:kern w:val="24"/>
                <w:sz w:val="20"/>
                <w:szCs w:val="20"/>
              </w:rPr>
              <w:t xml:space="preserve">гласный     </w:t>
            </w:r>
          </w:p>
          <w:p w:rsidR="003B15EF" w:rsidRPr="00CD711C" w:rsidRDefault="003B15EF" w:rsidP="003B15EF">
            <w:pPr>
              <w:pStyle w:val="a8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CD711C">
              <w:rPr>
                <w:color w:val="FF0000"/>
                <w:kern w:val="24"/>
                <w:sz w:val="20"/>
                <w:szCs w:val="20"/>
              </w:rPr>
              <w:t xml:space="preserve">                    </w:t>
            </w:r>
            <w:r w:rsidRPr="00CD711C">
              <w:rPr>
                <w:color w:val="000000" w:themeColor="text1"/>
                <w:kern w:val="24"/>
                <w:sz w:val="20"/>
                <w:szCs w:val="20"/>
              </w:rPr>
              <w:t>Круг – кру</w:t>
            </w:r>
            <w:r w:rsidRPr="00CD711C">
              <w:rPr>
                <w:color w:val="000000" w:themeColor="text1"/>
                <w:kern w:val="24"/>
                <w:sz w:val="20"/>
                <w:szCs w:val="20"/>
                <w:u w:val="single"/>
              </w:rPr>
              <w:t>г</w:t>
            </w:r>
            <w:r w:rsidRPr="00CD711C">
              <w:rPr>
                <w:color w:val="FF0000"/>
                <w:kern w:val="24"/>
                <w:sz w:val="20"/>
                <w:szCs w:val="20"/>
                <w:u w:val="single"/>
              </w:rPr>
              <w:t>и</w:t>
            </w:r>
            <w:r w:rsidRPr="00CD711C">
              <w:rPr>
                <w:color w:val="000000" w:themeColor="text1"/>
                <w:kern w:val="24"/>
                <w:sz w:val="20"/>
                <w:szCs w:val="20"/>
              </w:rPr>
              <w:t>, морж – мор</w:t>
            </w:r>
            <w:r w:rsidRPr="00CD711C">
              <w:rPr>
                <w:color w:val="000000" w:themeColor="text1"/>
                <w:kern w:val="24"/>
                <w:sz w:val="20"/>
                <w:szCs w:val="20"/>
                <w:u w:val="single"/>
              </w:rPr>
              <w:t>ж</w:t>
            </w:r>
            <w:r w:rsidRPr="00CD711C">
              <w:rPr>
                <w:color w:val="FF0000"/>
                <w:kern w:val="24"/>
                <w:sz w:val="20"/>
                <w:szCs w:val="20"/>
                <w:u w:val="single"/>
              </w:rPr>
              <w:t>и</w:t>
            </w:r>
            <w:r w:rsidRPr="00CD711C">
              <w:rPr>
                <w:color w:val="000000" w:themeColor="text1"/>
                <w:kern w:val="24"/>
                <w:sz w:val="20"/>
                <w:szCs w:val="20"/>
              </w:rPr>
              <w:t>, жираф – жира</w:t>
            </w:r>
            <w:r w:rsidRPr="00CD711C">
              <w:rPr>
                <w:color w:val="000000" w:themeColor="text1"/>
                <w:kern w:val="24"/>
                <w:sz w:val="20"/>
                <w:szCs w:val="20"/>
                <w:u w:val="single"/>
              </w:rPr>
              <w:t>ф</w:t>
            </w:r>
            <w:r w:rsidRPr="00CD711C">
              <w:rPr>
                <w:color w:val="FF0000"/>
                <w:kern w:val="24"/>
                <w:sz w:val="20"/>
                <w:szCs w:val="20"/>
                <w:u w:val="single"/>
              </w:rPr>
              <w:t>ы</w:t>
            </w:r>
            <w:r w:rsidRPr="00CD711C">
              <w:rPr>
                <w:color w:val="000000" w:themeColor="text1"/>
                <w:kern w:val="24"/>
                <w:sz w:val="20"/>
                <w:szCs w:val="20"/>
              </w:rPr>
              <w:t>.</w:t>
            </w:r>
            <w:r w:rsidRPr="00CD711C">
              <w:rPr>
                <w:color w:val="FF0000"/>
                <w:kern w:val="24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</w:t>
            </w:r>
          </w:p>
        </w:tc>
      </w:tr>
      <w:tr w:rsidR="003B15EF" w:rsidRPr="00BA2CBB" w:rsidTr="003B15EF">
        <w:trPr>
          <w:trHeight w:val="423"/>
        </w:trPr>
        <w:tc>
          <w:tcPr>
            <w:tcW w:w="704" w:type="dxa"/>
          </w:tcPr>
          <w:p w:rsidR="003B15EF" w:rsidRPr="00BA2CBB" w:rsidRDefault="003B15EF" w:rsidP="003B15EF">
            <w:pPr>
              <w:rPr>
                <w:sz w:val="18"/>
                <w:szCs w:val="18"/>
              </w:rPr>
            </w:pPr>
            <w:r w:rsidRPr="00BA2CBB">
              <w:rPr>
                <w:sz w:val="18"/>
                <w:szCs w:val="18"/>
              </w:rPr>
              <w:t>4.</w:t>
            </w:r>
          </w:p>
        </w:tc>
        <w:tc>
          <w:tcPr>
            <w:tcW w:w="5909" w:type="dxa"/>
          </w:tcPr>
          <w:p w:rsidR="003B15EF" w:rsidRPr="00BA2CBB" w:rsidRDefault="003B15EF" w:rsidP="003B15EF">
            <w:pPr>
              <w:rPr>
                <w:sz w:val="18"/>
                <w:szCs w:val="18"/>
              </w:rPr>
            </w:pPr>
            <w:r w:rsidRPr="00BA2CBB">
              <w:rPr>
                <w:sz w:val="18"/>
                <w:szCs w:val="18"/>
              </w:rPr>
              <w:t>Если парный согласный звук находится _____________________________</w:t>
            </w:r>
            <w:proofErr w:type="gramStart"/>
            <w:r w:rsidRPr="00BA2CBB">
              <w:rPr>
                <w:sz w:val="18"/>
                <w:szCs w:val="18"/>
              </w:rPr>
              <w:t xml:space="preserve"> ,</w:t>
            </w:r>
            <w:proofErr w:type="gramEnd"/>
            <w:r w:rsidRPr="00BA2CBB">
              <w:rPr>
                <w:sz w:val="18"/>
                <w:szCs w:val="18"/>
              </w:rPr>
              <w:t xml:space="preserve"> надо подобрать такие родственные слова, в которых после проверяемого согласного стоит ________________________   </w:t>
            </w:r>
            <w:r w:rsidRPr="00BA2CBB">
              <w:rPr>
                <w:color w:val="0033CC"/>
                <w:sz w:val="18"/>
                <w:szCs w:val="18"/>
              </w:rPr>
              <w:t>или ______________________ .</w:t>
            </w:r>
            <w:r w:rsidRPr="00BA2CBB">
              <w:rPr>
                <w:color w:val="FF0000"/>
                <w:sz w:val="18"/>
                <w:szCs w:val="18"/>
              </w:rPr>
              <w:t xml:space="preserve">                                   </w:t>
            </w:r>
            <w:r w:rsidRPr="00BA2CBB">
              <w:rPr>
                <w:sz w:val="18"/>
                <w:szCs w:val="18"/>
              </w:rPr>
              <w:t xml:space="preserve">Дорожка – ________________,   ____________________ .            </w:t>
            </w:r>
          </w:p>
        </w:tc>
      </w:tr>
      <w:tr w:rsidR="003B15EF" w:rsidRPr="00BA2CBB" w:rsidTr="003B15EF">
        <w:trPr>
          <w:trHeight w:val="85"/>
        </w:trPr>
        <w:tc>
          <w:tcPr>
            <w:tcW w:w="704" w:type="dxa"/>
          </w:tcPr>
          <w:p w:rsidR="003B15EF" w:rsidRPr="00BA2CBB" w:rsidRDefault="003B15EF" w:rsidP="003B15EF">
            <w:pPr>
              <w:rPr>
                <w:sz w:val="18"/>
                <w:szCs w:val="18"/>
              </w:rPr>
            </w:pPr>
            <w:r w:rsidRPr="00BA2CBB">
              <w:rPr>
                <w:sz w:val="18"/>
                <w:szCs w:val="18"/>
              </w:rPr>
              <w:t>5.</w:t>
            </w:r>
          </w:p>
        </w:tc>
        <w:tc>
          <w:tcPr>
            <w:tcW w:w="5909" w:type="dxa"/>
          </w:tcPr>
          <w:p w:rsidR="003B15EF" w:rsidRPr="00BA2CBB" w:rsidRDefault="003B15EF" w:rsidP="003B15EF">
            <w:pPr>
              <w:rPr>
                <w:sz w:val="18"/>
                <w:szCs w:val="18"/>
              </w:rPr>
            </w:pPr>
            <w:r w:rsidRPr="00BA2CBB">
              <w:rPr>
                <w:sz w:val="18"/>
                <w:szCs w:val="18"/>
              </w:rPr>
              <w:t>Написать букву правильно.</w:t>
            </w:r>
          </w:p>
        </w:tc>
      </w:tr>
      <w:tr w:rsidR="003B15EF" w:rsidRPr="00BA2CBB" w:rsidTr="003B15EF">
        <w:trPr>
          <w:trHeight w:val="85"/>
        </w:trPr>
        <w:tc>
          <w:tcPr>
            <w:tcW w:w="704" w:type="dxa"/>
          </w:tcPr>
          <w:p w:rsidR="003B15EF" w:rsidRPr="00BA2CBB" w:rsidRDefault="003B15EF" w:rsidP="003B15EF">
            <w:pPr>
              <w:rPr>
                <w:sz w:val="18"/>
                <w:szCs w:val="18"/>
              </w:rPr>
            </w:pPr>
            <w:r w:rsidRPr="00BA2CBB">
              <w:rPr>
                <w:sz w:val="18"/>
                <w:szCs w:val="18"/>
              </w:rPr>
              <w:t>6.</w:t>
            </w:r>
          </w:p>
        </w:tc>
        <w:tc>
          <w:tcPr>
            <w:tcW w:w="5909" w:type="dxa"/>
          </w:tcPr>
          <w:p w:rsidR="003B15EF" w:rsidRPr="00BA2CBB" w:rsidRDefault="003B15EF" w:rsidP="003B15EF">
            <w:pPr>
              <w:rPr>
                <w:sz w:val="18"/>
                <w:szCs w:val="18"/>
              </w:rPr>
            </w:pPr>
            <w:r w:rsidRPr="00BA2CBB">
              <w:rPr>
                <w:sz w:val="18"/>
                <w:szCs w:val="18"/>
              </w:rPr>
              <w:t>Подчеркнуть букву, которую проверял.</w:t>
            </w:r>
          </w:p>
        </w:tc>
      </w:tr>
    </w:tbl>
    <w:p w:rsidR="005C704A" w:rsidRDefault="005C704A" w:rsidP="005C704A">
      <w:pPr>
        <w:jc w:val="both"/>
        <w:rPr>
          <w:rFonts w:eastAsia="Calibri"/>
          <w:bCs/>
          <w:color w:val="FF0000"/>
          <w:spacing w:val="1"/>
          <w:szCs w:val="24"/>
        </w:rPr>
      </w:pPr>
    </w:p>
    <w:p w:rsidR="005C704A" w:rsidRDefault="005C704A" w:rsidP="005C704A">
      <w:pPr>
        <w:jc w:val="both"/>
        <w:rPr>
          <w:rFonts w:eastAsia="Calibri"/>
          <w:bCs/>
          <w:color w:val="FF0000"/>
          <w:spacing w:val="1"/>
          <w:szCs w:val="24"/>
        </w:rPr>
      </w:pPr>
    </w:p>
    <w:p w:rsidR="005C704A" w:rsidRDefault="005C704A" w:rsidP="005C704A">
      <w:pPr>
        <w:jc w:val="both"/>
        <w:rPr>
          <w:rFonts w:eastAsia="Calibri"/>
          <w:bCs/>
          <w:color w:val="FF0000"/>
          <w:spacing w:val="1"/>
          <w:szCs w:val="24"/>
        </w:rPr>
      </w:pPr>
    </w:p>
    <w:p w:rsidR="005C704A" w:rsidRDefault="005C704A" w:rsidP="005C704A">
      <w:pPr>
        <w:jc w:val="both"/>
        <w:rPr>
          <w:rFonts w:eastAsia="Calibri"/>
          <w:bCs/>
          <w:color w:val="FF0000"/>
          <w:spacing w:val="1"/>
          <w:szCs w:val="24"/>
        </w:rPr>
      </w:pPr>
    </w:p>
    <w:p w:rsidR="005C704A" w:rsidRDefault="005C704A" w:rsidP="005C704A">
      <w:pPr>
        <w:jc w:val="both"/>
        <w:rPr>
          <w:rFonts w:eastAsia="Calibri"/>
          <w:bCs/>
          <w:color w:val="FF0000"/>
          <w:spacing w:val="1"/>
          <w:szCs w:val="24"/>
        </w:rPr>
      </w:pPr>
    </w:p>
    <w:p w:rsidR="005C704A" w:rsidRDefault="005C704A" w:rsidP="005C704A">
      <w:pPr>
        <w:jc w:val="both"/>
        <w:rPr>
          <w:rFonts w:eastAsia="Calibri"/>
          <w:bCs/>
          <w:color w:val="FF0000"/>
          <w:spacing w:val="1"/>
          <w:szCs w:val="24"/>
        </w:rPr>
      </w:pPr>
    </w:p>
    <w:p w:rsidR="003B15EF" w:rsidRDefault="003B15EF" w:rsidP="005C704A">
      <w:pPr>
        <w:jc w:val="both"/>
        <w:rPr>
          <w:rFonts w:eastAsia="Calibri"/>
          <w:bCs/>
          <w:color w:val="FF0000"/>
          <w:spacing w:val="1"/>
          <w:szCs w:val="24"/>
        </w:rPr>
      </w:pPr>
    </w:p>
    <w:p w:rsidR="003B15EF" w:rsidRDefault="003B15EF" w:rsidP="005C704A">
      <w:pPr>
        <w:jc w:val="both"/>
        <w:rPr>
          <w:rFonts w:eastAsia="Calibri"/>
          <w:bCs/>
          <w:color w:val="FF0000"/>
          <w:spacing w:val="1"/>
          <w:szCs w:val="24"/>
        </w:rPr>
      </w:pPr>
    </w:p>
    <w:p w:rsidR="005C704A" w:rsidRDefault="005C704A" w:rsidP="005C704A">
      <w:pPr>
        <w:jc w:val="both"/>
        <w:rPr>
          <w:rFonts w:eastAsia="Calibri"/>
          <w:bCs/>
          <w:color w:val="FF0000"/>
          <w:spacing w:val="1"/>
          <w:szCs w:val="24"/>
        </w:rPr>
      </w:pPr>
    </w:p>
    <w:p w:rsidR="005C704A" w:rsidRPr="00C05324" w:rsidRDefault="005C704A" w:rsidP="005C704A">
      <w:pPr>
        <w:jc w:val="both"/>
        <w:rPr>
          <w:rFonts w:eastAsia="Calibri"/>
          <w:bCs/>
          <w:color w:val="FF0000"/>
          <w:spacing w:val="1"/>
          <w:szCs w:val="24"/>
        </w:rPr>
      </w:pPr>
    </w:p>
    <w:p w:rsidR="00664FF2" w:rsidRDefault="00664FF2" w:rsidP="00F35C2F">
      <w:pPr>
        <w:pStyle w:val="a3"/>
        <w:numPr>
          <w:ilvl w:val="0"/>
          <w:numId w:val="9"/>
        </w:numPr>
        <w:spacing w:after="0" w:line="240" w:lineRule="auto"/>
        <w:ind w:left="426"/>
        <w:jc w:val="both"/>
        <w:rPr>
          <w:b/>
          <w:szCs w:val="24"/>
        </w:rPr>
      </w:pPr>
      <w:r w:rsidRPr="005A2DAA">
        <w:rPr>
          <w:b/>
          <w:szCs w:val="24"/>
        </w:rPr>
        <w:t>Реализация построенного проекта</w:t>
      </w:r>
    </w:p>
    <w:p w:rsidR="00F305D1" w:rsidRPr="003B15EF" w:rsidRDefault="00F305D1" w:rsidP="00576D79">
      <w:pPr>
        <w:pStyle w:val="a3"/>
        <w:snapToGrid w:val="0"/>
        <w:spacing w:after="0" w:line="240" w:lineRule="auto"/>
        <w:ind w:left="714"/>
        <w:jc w:val="both"/>
        <w:rPr>
          <w:i/>
          <w:szCs w:val="24"/>
        </w:rPr>
      </w:pPr>
    </w:p>
    <w:p w:rsidR="00C12875" w:rsidRDefault="00C12875" w:rsidP="0071117B">
      <w:pPr>
        <w:spacing w:after="0" w:line="240" w:lineRule="auto"/>
        <w:ind w:firstLine="357"/>
        <w:jc w:val="both"/>
        <w:rPr>
          <w:szCs w:val="24"/>
        </w:rPr>
      </w:pPr>
      <w:r w:rsidRPr="00C12875">
        <w:rPr>
          <w:szCs w:val="24"/>
        </w:rPr>
        <w:t xml:space="preserve">Ребята получают на группу по одной таблице с </w:t>
      </w:r>
      <w:r>
        <w:rPr>
          <w:szCs w:val="24"/>
        </w:rPr>
        <w:t>эталоном, в котором пропущен способ проверки парного сомнительного согласного в середине слова.</w:t>
      </w:r>
    </w:p>
    <w:p w:rsidR="007F3D62" w:rsidRDefault="00C12875" w:rsidP="00C12875">
      <w:pPr>
        <w:pStyle w:val="a3"/>
        <w:numPr>
          <w:ilvl w:val="0"/>
          <w:numId w:val="22"/>
        </w:numPr>
        <w:spacing w:after="0" w:line="240" w:lineRule="auto"/>
        <w:jc w:val="both"/>
        <w:rPr>
          <w:szCs w:val="24"/>
        </w:rPr>
      </w:pPr>
      <w:r w:rsidRPr="00C12875">
        <w:rPr>
          <w:szCs w:val="24"/>
        </w:rPr>
        <w:t>В группе один из ребят читает шаги</w:t>
      </w:r>
      <w:r w:rsidR="007F3D62">
        <w:rPr>
          <w:szCs w:val="24"/>
        </w:rPr>
        <w:t xml:space="preserve"> нового алгоритма.</w:t>
      </w:r>
    </w:p>
    <w:p w:rsidR="00C12875" w:rsidRDefault="007F3D62" w:rsidP="00C12875">
      <w:pPr>
        <w:pStyle w:val="a3"/>
        <w:numPr>
          <w:ilvl w:val="0"/>
          <w:numId w:val="22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>О</w:t>
      </w:r>
      <w:r w:rsidR="00C12875" w:rsidRPr="00C12875">
        <w:rPr>
          <w:szCs w:val="24"/>
        </w:rPr>
        <w:t xml:space="preserve">стальные </w:t>
      </w:r>
      <w:r>
        <w:rPr>
          <w:szCs w:val="24"/>
        </w:rPr>
        <w:t xml:space="preserve">участники группы </w:t>
      </w:r>
      <w:r w:rsidR="00C12875" w:rsidRPr="00C12875">
        <w:rPr>
          <w:szCs w:val="24"/>
        </w:rPr>
        <w:t xml:space="preserve">сопоставляют </w:t>
      </w:r>
      <w:r w:rsidR="00427CB9">
        <w:rPr>
          <w:szCs w:val="24"/>
        </w:rPr>
        <w:t>их</w:t>
      </w:r>
      <w:r w:rsidR="00C12875" w:rsidRPr="00C12875">
        <w:rPr>
          <w:szCs w:val="24"/>
        </w:rPr>
        <w:t xml:space="preserve"> с шагами уже известного алгоритма проверки парного согласного в конце слова.</w:t>
      </w:r>
    </w:p>
    <w:p w:rsidR="00C12875" w:rsidRDefault="00C12875" w:rsidP="00C12875">
      <w:pPr>
        <w:pStyle w:val="a3"/>
        <w:numPr>
          <w:ilvl w:val="0"/>
          <w:numId w:val="22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На 4 шаге алгоритма </w:t>
      </w:r>
      <w:r w:rsidR="008243C4">
        <w:rPr>
          <w:szCs w:val="24"/>
        </w:rPr>
        <w:t>должны заметить, что орфограмма пропущена в середине слова. Свой результат записывают в эталон.</w:t>
      </w:r>
    </w:p>
    <w:p w:rsidR="008243C4" w:rsidRDefault="008243C4" w:rsidP="00C12875">
      <w:pPr>
        <w:pStyle w:val="a3"/>
        <w:numPr>
          <w:ilvl w:val="0"/>
          <w:numId w:val="22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Пробуют проверить парный согласный в середине слова, подобрав слово, </w:t>
      </w:r>
      <w:r w:rsidR="007F3D62">
        <w:rPr>
          <w:szCs w:val="24"/>
        </w:rPr>
        <w:t xml:space="preserve">в котором </w:t>
      </w:r>
      <w:r>
        <w:rPr>
          <w:szCs w:val="24"/>
        </w:rPr>
        <w:t xml:space="preserve">после парного согласного </w:t>
      </w:r>
      <w:r w:rsidR="007F3D62">
        <w:rPr>
          <w:szCs w:val="24"/>
        </w:rPr>
        <w:t>стоит</w:t>
      </w:r>
      <w:r>
        <w:rPr>
          <w:szCs w:val="24"/>
        </w:rPr>
        <w:t xml:space="preserve"> гласный (опора на известный алгоритм)</w:t>
      </w:r>
      <w:r w:rsidR="007F3D62">
        <w:rPr>
          <w:szCs w:val="24"/>
        </w:rPr>
        <w:t>.</w:t>
      </w:r>
    </w:p>
    <w:p w:rsidR="008243C4" w:rsidRPr="00C12875" w:rsidRDefault="00427CB9" w:rsidP="00C12875">
      <w:pPr>
        <w:pStyle w:val="a3"/>
        <w:numPr>
          <w:ilvl w:val="0"/>
          <w:numId w:val="22"/>
        </w:num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Подбирают другие слова для проверки. Правильный </w:t>
      </w:r>
      <w:r w:rsidR="007F3D62">
        <w:rPr>
          <w:szCs w:val="24"/>
        </w:rPr>
        <w:t xml:space="preserve">на их взгляд </w:t>
      </w:r>
      <w:r>
        <w:rPr>
          <w:szCs w:val="24"/>
        </w:rPr>
        <w:t xml:space="preserve">вариант дополнительно записывают в эталон. </w:t>
      </w:r>
      <w:r w:rsidR="008243C4">
        <w:rPr>
          <w:szCs w:val="24"/>
        </w:rPr>
        <w:t xml:space="preserve"> </w:t>
      </w:r>
    </w:p>
    <w:p w:rsidR="00F01923" w:rsidRPr="00D810E7" w:rsidRDefault="008D3B9B" w:rsidP="00901ABA">
      <w:pPr>
        <w:spacing w:after="0" w:line="240" w:lineRule="auto"/>
        <w:rPr>
          <w:b/>
          <w:color w:val="0070C0"/>
          <w:szCs w:val="24"/>
        </w:rPr>
      </w:pPr>
      <w:r>
        <w:rPr>
          <w:b/>
          <w:color w:val="0070C0"/>
          <w:szCs w:val="24"/>
        </w:rPr>
        <w:t xml:space="preserve">Проверка по эталону </w:t>
      </w:r>
    </w:p>
    <w:p w:rsidR="00901ABA" w:rsidRDefault="00325241" w:rsidP="001C517B">
      <w:pPr>
        <w:spacing w:after="0" w:line="240" w:lineRule="auto"/>
        <w:jc w:val="both"/>
        <w:rPr>
          <w:szCs w:val="24"/>
        </w:rPr>
      </w:pPr>
      <w:r w:rsidRPr="00901ABA">
        <w:rPr>
          <w:szCs w:val="24"/>
        </w:rPr>
        <w:t xml:space="preserve">- </w:t>
      </w:r>
      <w:r w:rsidR="00901ABA">
        <w:rPr>
          <w:szCs w:val="24"/>
        </w:rPr>
        <w:t>Что заметили в алгоритме? (первые три шага из эталона, с которым мы уже знакомы)</w:t>
      </w:r>
    </w:p>
    <w:p w:rsidR="00F77BA4" w:rsidRDefault="00901ABA" w:rsidP="001C517B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- </w:t>
      </w:r>
      <w:r w:rsidR="00F77BA4">
        <w:rPr>
          <w:szCs w:val="24"/>
        </w:rPr>
        <w:t>Назовите 4-ый шаг. У кого по-другому? (Обсуждение вариантов, с привлечением ребят, которые не допустили ошибки - консультанты)</w:t>
      </w:r>
    </w:p>
    <w:p w:rsidR="00B03255" w:rsidRPr="00F223C5" w:rsidRDefault="00B03255" w:rsidP="001068D0">
      <w:pPr>
        <w:spacing w:after="0" w:line="240" w:lineRule="auto"/>
        <w:rPr>
          <w:color w:val="0033CC"/>
          <w:szCs w:val="24"/>
        </w:rPr>
      </w:pPr>
      <w:r w:rsidRPr="00F223C5">
        <w:rPr>
          <w:color w:val="0033CC"/>
          <w:szCs w:val="24"/>
        </w:rPr>
        <w:lastRenderedPageBreak/>
        <w:t xml:space="preserve">После проверки, учитель раздает </w:t>
      </w:r>
      <w:r w:rsidR="00D21E25" w:rsidRPr="00F223C5">
        <w:rPr>
          <w:color w:val="0033CC"/>
          <w:szCs w:val="24"/>
        </w:rPr>
        <w:t>каждому учащемуся</w:t>
      </w:r>
      <w:r w:rsidRPr="00F223C5">
        <w:rPr>
          <w:color w:val="0033CC"/>
          <w:szCs w:val="24"/>
        </w:rPr>
        <w:t xml:space="preserve"> заполненный алгоритм</w:t>
      </w:r>
    </w:p>
    <w:p w:rsidR="00B03255" w:rsidRDefault="00B03255" w:rsidP="00B03255">
      <w:pPr>
        <w:spacing w:after="0" w:line="240" w:lineRule="auto"/>
        <w:jc w:val="right"/>
        <w:rPr>
          <w:b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8"/>
      </w:tblGrid>
      <w:tr w:rsidR="00B03255" w:rsidTr="00DB790B">
        <w:tc>
          <w:tcPr>
            <w:tcW w:w="6798" w:type="dxa"/>
          </w:tcPr>
          <w:tbl>
            <w:tblPr>
              <w:tblW w:w="6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86"/>
              <w:gridCol w:w="6043"/>
            </w:tblGrid>
            <w:tr w:rsidR="00B03255" w:rsidRPr="00335AE0" w:rsidTr="00DB790B">
              <w:tc>
                <w:tcPr>
                  <w:tcW w:w="586" w:type="dxa"/>
                </w:tcPr>
                <w:p w:rsidR="00B03255" w:rsidRPr="00335AE0" w:rsidRDefault="00B03255" w:rsidP="00B03255">
                  <w:pPr>
                    <w:spacing w:after="0" w:line="240" w:lineRule="auto"/>
                    <w:rPr>
                      <w:b/>
                      <w:sz w:val="18"/>
                      <w:szCs w:val="18"/>
                    </w:rPr>
                  </w:pPr>
                  <w:r w:rsidRPr="00335AE0">
                    <w:rPr>
                      <w:b/>
                      <w:sz w:val="18"/>
                      <w:szCs w:val="18"/>
                    </w:rPr>
                    <w:t>Шаг</w:t>
                  </w:r>
                </w:p>
              </w:tc>
              <w:tc>
                <w:tcPr>
                  <w:tcW w:w="6043" w:type="dxa"/>
                </w:tcPr>
                <w:p w:rsidR="00B03255" w:rsidRPr="00335AE0" w:rsidRDefault="00B03255" w:rsidP="00B03255">
                  <w:pPr>
                    <w:spacing w:after="0" w:line="240" w:lineRule="auto"/>
                    <w:rPr>
                      <w:b/>
                      <w:sz w:val="18"/>
                      <w:szCs w:val="18"/>
                    </w:rPr>
                  </w:pPr>
                  <w:r w:rsidRPr="00335AE0">
                    <w:rPr>
                      <w:b/>
                      <w:sz w:val="18"/>
                      <w:szCs w:val="18"/>
                    </w:rPr>
                    <w:t>Алгоритм</w:t>
                  </w:r>
                </w:p>
              </w:tc>
            </w:tr>
            <w:tr w:rsidR="00B03255" w:rsidRPr="00335AE0" w:rsidTr="00DB790B">
              <w:tc>
                <w:tcPr>
                  <w:tcW w:w="586" w:type="dxa"/>
                </w:tcPr>
                <w:p w:rsidR="00B03255" w:rsidRPr="00335AE0" w:rsidRDefault="00B03255" w:rsidP="00B03255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335AE0">
                    <w:rPr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6043" w:type="dxa"/>
                </w:tcPr>
                <w:p w:rsidR="00B03255" w:rsidRPr="00335AE0" w:rsidRDefault="00B03255" w:rsidP="00B03255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335AE0">
                    <w:rPr>
                      <w:sz w:val="18"/>
                      <w:szCs w:val="18"/>
                    </w:rPr>
                    <w:t>Произнести слово.</w:t>
                  </w:r>
                </w:p>
              </w:tc>
            </w:tr>
            <w:tr w:rsidR="00B03255" w:rsidRPr="00335AE0" w:rsidTr="00DB790B">
              <w:tc>
                <w:tcPr>
                  <w:tcW w:w="586" w:type="dxa"/>
                </w:tcPr>
                <w:p w:rsidR="00B03255" w:rsidRPr="00335AE0" w:rsidRDefault="00B03255" w:rsidP="00B03255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335AE0">
                    <w:rPr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6043" w:type="dxa"/>
                </w:tcPr>
                <w:p w:rsidR="00B03255" w:rsidRPr="00335AE0" w:rsidRDefault="00B03255" w:rsidP="00B03255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335AE0">
                    <w:rPr>
                      <w:sz w:val="18"/>
                      <w:szCs w:val="18"/>
                    </w:rPr>
                    <w:t>Определить, в какой части слова находится парный согласный звук.</w:t>
                  </w:r>
                </w:p>
              </w:tc>
            </w:tr>
            <w:tr w:rsidR="00B03255" w:rsidRPr="00335AE0" w:rsidTr="00DB790B">
              <w:tc>
                <w:tcPr>
                  <w:tcW w:w="586" w:type="dxa"/>
                </w:tcPr>
                <w:p w:rsidR="00B03255" w:rsidRPr="00335AE0" w:rsidRDefault="00B03255" w:rsidP="00B03255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335AE0">
                    <w:rPr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6043" w:type="dxa"/>
                </w:tcPr>
                <w:p w:rsidR="00B03255" w:rsidRPr="00CD711C" w:rsidRDefault="00B03255" w:rsidP="00B03255">
                  <w:pPr>
                    <w:pStyle w:val="a8"/>
                    <w:spacing w:before="0" w:beforeAutospacing="0" w:after="0" w:afterAutospacing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711C">
                    <w:rPr>
                      <w:color w:val="000000" w:themeColor="text1"/>
                      <w:kern w:val="24"/>
                      <w:sz w:val="20"/>
                      <w:szCs w:val="20"/>
                    </w:rPr>
                    <w:t xml:space="preserve">Если парный согласный звук находится </w:t>
                  </w:r>
                  <w:r w:rsidRPr="00CD711C">
                    <w:rPr>
                      <w:b/>
                      <w:bCs/>
                      <w:i/>
                      <w:iCs/>
                      <w:color w:val="7030A0"/>
                      <w:kern w:val="24"/>
                      <w:sz w:val="20"/>
                      <w:szCs w:val="20"/>
                      <w:u w:val="single"/>
                    </w:rPr>
                    <w:t>в конце слова</w:t>
                  </w:r>
                  <w:r w:rsidRPr="00CD711C">
                    <w:rPr>
                      <w:color w:val="000000" w:themeColor="text1"/>
                      <w:kern w:val="24"/>
                      <w:sz w:val="20"/>
                      <w:szCs w:val="20"/>
                    </w:rPr>
                    <w:t xml:space="preserve">, надо подобрать такие родственные слова, в которых после проверяемого согласного стоит </w:t>
                  </w:r>
                  <w:r w:rsidRPr="00CD711C">
                    <w:rPr>
                      <w:color w:val="FF0000"/>
                      <w:kern w:val="24"/>
                      <w:sz w:val="20"/>
                      <w:szCs w:val="20"/>
                    </w:rPr>
                    <w:t xml:space="preserve">гласный     </w:t>
                  </w:r>
                </w:p>
                <w:p w:rsidR="00B03255" w:rsidRPr="00CD711C" w:rsidRDefault="00B03255" w:rsidP="00B03255">
                  <w:pPr>
                    <w:pStyle w:val="a8"/>
                    <w:spacing w:before="0" w:beforeAutospacing="0" w:after="0" w:afterAutospacing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711C">
                    <w:rPr>
                      <w:color w:val="FF0000"/>
                      <w:kern w:val="24"/>
                      <w:sz w:val="20"/>
                      <w:szCs w:val="20"/>
                    </w:rPr>
                    <w:t xml:space="preserve">                    </w:t>
                  </w:r>
                  <w:r w:rsidRPr="00CD711C">
                    <w:rPr>
                      <w:color w:val="000000" w:themeColor="text1"/>
                      <w:kern w:val="24"/>
                      <w:sz w:val="20"/>
                      <w:szCs w:val="20"/>
                    </w:rPr>
                    <w:t>Круг – кру</w:t>
                  </w:r>
                  <w:r w:rsidRPr="00CD711C">
                    <w:rPr>
                      <w:color w:val="000000" w:themeColor="text1"/>
                      <w:kern w:val="24"/>
                      <w:sz w:val="20"/>
                      <w:szCs w:val="20"/>
                      <w:u w:val="single"/>
                    </w:rPr>
                    <w:t>г</w:t>
                  </w:r>
                  <w:r w:rsidRPr="00CD711C">
                    <w:rPr>
                      <w:color w:val="FF0000"/>
                      <w:kern w:val="24"/>
                      <w:sz w:val="20"/>
                      <w:szCs w:val="20"/>
                      <w:u w:val="single"/>
                    </w:rPr>
                    <w:t>и</w:t>
                  </w:r>
                  <w:r w:rsidRPr="00CD711C">
                    <w:rPr>
                      <w:color w:val="000000" w:themeColor="text1"/>
                      <w:kern w:val="24"/>
                      <w:sz w:val="20"/>
                      <w:szCs w:val="20"/>
                    </w:rPr>
                    <w:t>, морж – мор</w:t>
                  </w:r>
                  <w:r w:rsidRPr="00CD711C">
                    <w:rPr>
                      <w:color w:val="000000" w:themeColor="text1"/>
                      <w:kern w:val="24"/>
                      <w:sz w:val="20"/>
                      <w:szCs w:val="20"/>
                      <w:u w:val="single"/>
                    </w:rPr>
                    <w:t>ж</w:t>
                  </w:r>
                  <w:r w:rsidRPr="00CD711C">
                    <w:rPr>
                      <w:color w:val="FF0000"/>
                      <w:kern w:val="24"/>
                      <w:sz w:val="20"/>
                      <w:szCs w:val="20"/>
                      <w:u w:val="single"/>
                    </w:rPr>
                    <w:t>и</w:t>
                  </w:r>
                  <w:r w:rsidRPr="00CD711C">
                    <w:rPr>
                      <w:color w:val="000000" w:themeColor="text1"/>
                      <w:kern w:val="24"/>
                      <w:sz w:val="20"/>
                      <w:szCs w:val="20"/>
                    </w:rPr>
                    <w:t>, жираф – жира</w:t>
                  </w:r>
                  <w:r w:rsidRPr="00CD711C">
                    <w:rPr>
                      <w:color w:val="000000" w:themeColor="text1"/>
                      <w:kern w:val="24"/>
                      <w:sz w:val="20"/>
                      <w:szCs w:val="20"/>
                      <w:u w:val="single"/>
                    </w:rPr>
                    <w:t>ф</w:t>
                  </w:r>
                  <w:r w:rsidRPr="00CD711C">
                    <w:rPr>
                      <w:color w:val="FF0000"/>
                      <w:kern w:val="24"/>
                      <w:sz w:val="20"/>
                      <w:szCs w:val="20"/>
                      <w:u w:val="single"/>
                    </w:rPr>
                    <w:t>ы</w:t>
                  </w:r>
                  <w:r w:rsidRPr="00CD711C">
                    <w:rPr>
                      <w:color w:val="000000" w:themeColor="text1"/>
                      <w:kern w:val="24"/>
                      <w:sz w:val="20"/>
                      <w:szCs w:val="20"/>
                    </w:rPr>
                    <w:t>.</w:t>
                  </w:r>
                </w:p>
                <w:p w:rsidR="00B03255" w:rsidRPr="00CD711C" w:rsidRDefault="00B03255" w:rsidP="00B03255">
                  <w:pPr>
                    <w:pStyle w:val="a8"/>
                    <w:spacing w:before="0" w:beforeAutospacing="0" w:after="0" w:afterAutospacing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711C">
                    <w:rPr>
                      <w:color w:val="FF0000"/>
                      <w:kern w:val="24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           </w:t>
                  </w:r>
                </w:p>
              </w:tc>
            </w:tr>
            <w:tr w:rsidR="00B03255" w:rsidRPr="00335AE0" w:rsidTr="00DB790B">
              <w:trPr>
                <w:trHeight w:val="1051"/>
              </w:trPr>
              <w:tc>
                <w:tcPr>
                  <w:tcW w:w="586" w:type="dxa"/>
                </w:tcPr>
                <w:p w:rsidR="00B03255" w:rsidRPr="00335AE0" w:rsidRDefault="00B03255" w:rsidP="00B03255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335AE0">
                    <w:rPr>
                      <w:sz w:val="18"/>
                      <w:szCs w:val="18"/>
                    </w:rPr>
                    <w:t>4.</w:t>
                  </w:r>
                </w:p>
              </w:tc>
              <w:tc>
                <w:tcPr>
                  <w:tcW w:w="6043" w:type="dxa"/>
                </w:tcPr>
                <w:p w:rsidR="00B03255" w:rsidRPr="00CD711C" w:rsidRDefault="00B03255" w:rsidP="00B03255">
                  <w:pPr>
                    <w:pStyle w:val="a8"/>
                    <w:spacing w:before="0" w:beforeAutospacing="0" w:after="0" w:afterAutospacing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711C">
                    <w:rPr>
                      <w:color w:val="000000" w:themeColor="text1"/>
                      <w:kern w:val="24"/>
                      <w:sz w:val="20"/>
                      <w:szCs w:val="20"/>
                    </w:rPr>
                    <w:t xml:space="preserve">Если парный согласный звук находится </w:t>
                  </w:r>
                  <w:r w:rsidRPr="00CD711C">
                    <w:rPr>
                      <w:b/>
                      <w:bCs/>
                      <w:i/>
                      <w:iCs/>
                      <w:color w:val="0070C0"/>
                      <w:kern w:val="24"/>
                      <w:sz w:val="20"/>
                      <w:szCs w:val="20"/>
                      <w:u w:val="single"/>
                    </w:rPr>
                    <w:t>в середине слова</w:t>
                  </w:r>
                  <w:r w:rsidRPr="00CD711C">
                    <w:rPr>
                      <w:color w:val="000000" w:themeColor="text1"/>
                      <w:kern w:val="24"/>
                      <w:sz w:val="20"/>
                      <w:szCs w:val="20"/>
                    </w:rPr>
                    <w:t>, надо подобрать такие родственные слова, в которых после проверяемого согласного стоит</w:t>
                  </w:r>
                  <w:r w:rsidRPr="00CD711C">
                    <w:rPr>
                      <w:color w:val="FF0000"/>
                      <w:kern w:val="24"/>
                      <w:sz w:val="20"/>
                      <w:szCs w:val="20"/>
                    </w:rPr>
                    <w:t xml:space="preserve"> гласный</w:t>
                  </w:r>
                  <w:r w:rsidRPr="00CD711C">
                    <w:rPr>
                      <w:color w:val="7030A0"/>
                      <w:kern w:val="24"/>
                      <w:sz w:val="20"/>
                      <w:szCs w:val="20"/>
                    </w:rPr>
                    <w:t xml:space="preserve"> </w:t>
                  </w:r>
                  <w:r w:rsidRPr="00CD711C">
                    <w:rPr>
                      <w:color w:val="000000" w:themeColor="text1"/>
                      <w:kern w:val="24"/>
                      <w:sz w:val="20"/>
                      <w:szCs w:val="20"/>
                    </w:rPr>
                    <w:t xml:space="preserve">    или</w:t>
                  </w:r>
                  <w:r w:rsidRPr="00CD711C">
                    <w:rPr>
                      <w:color w:val="FF0000"/>
                      <w:kern w:val="24"/>
                      <w:sz w:val="20"/>
                      <w:szCs w:val="20"/>
                    </w:rPr>
                    <w:t xml:space="preserve">     </w:t>
                  </w:r>
                  <w:r w:rsidRPr="00CD711C">
                    <w:rPr>
                      <w:b/>
                      <w:bCs/>
                      <w:color w:val="548DD4" w:themeColor="text2" w:themeTint="99"/>
                      <w:kern w:val="24"/>
                      <w:sz w:val="20"/>
                      <w:szCs w:val="20"/>
                    </w:rPr>
                    <w:t xml:space="preserve">буква Н.     </w:t>
                  </w:r>
                </w:p>
                <w:p w:rsidR="00B03255" w:rsidRPr="00CD711C" w:rsidRDefault="00B03255" w:rsidP="00B03255">
                  <w:pPr>
                    <w:pStyle w:val="a8"/>
                    <w:spacing w:before="0" w:beforeAutospacing="0" w:after="0" w:afterAutospacing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711C">
                    <w:rPr>
                      <w:color w:val="000000" w:themeColor="text1"/>
                      <w:kern w:val="24"/>
                      <w:sz w:val="20"/>
                      <w:szCs w:val="20"/>
                    </w:rPr>
                    <w:t xml:space="preserve">                                       Доро</w:t>
                  </w:r>
                  <w:r w:rsidRPr="00CD711C">
                    <w:rPr>
                      <w:color w:val="000000" w:themeColor="text1"/>
                      <w:kern w:val="24"/>
                      <w:sz w:val="20"/>
                      <w:szCs w:val="20"/>
                      <w:u w:val="single"/>
                    </w:rPr>
                    <w:t>ж</w:t>
                  </w:r>
                  <w:r w:rsidRPr="00CD711C">
                    <w:rPr>
                      <w:color w:val="000000" w:themeColor="text1"/>
                      <w:kern w:val="24"/>
                      <w:sz w:val="20"/>
                      <w:szCs w:val="20"/>
                    </w:rPr>
                    <w:t>ка –– доро</w:t>
                  </w:r>
                  <w:r w:rsidRPr="00CD711C">
                    <w:rPr>
                      <w:color w:val="000000" w:themeColor="text1"/>
                      <w:kern w:val="24"/>
                      <w:sz w:val="20"/>
                      <w:szCs w:val="20"/>
                      <w:u w:val="single"/>
                    </w:rPr>
                    <w:t>ж</w:t>
                  </w:r>
                  <w:r w:rsidRPr="00CD711C">
                    <w:rPr>
                      <w:color w:val="FF0000"/>
                      <w:kern w:val="24"/>
                      <w:sz w:val="20"/>
                      <w:szCs w:val="20"/>
                      <w:u w:val="single"/>
                    </w:rPr>
                    <w:t>е</w:t>
                  </w:r>
                  <w:r w:rsidRPr="00CD711C">
                    <w:rPr>
                      <w:color w:val="000000" w:themeColor="text1"/>
                      <w:kern w:val="24"/>
                      <w:sz w:val="20"/>
                      <w:szCs w:val="20"/>
                    </w:rPr>
                    <w:t xml:space="preserve">нька, </w:t>
                  </w:r>
                  <w:proofErr w:type="gramStart"/>
                  <w:r w:rsidRPr="00CD711C">
                    <w:rPr>
                      <w:color w:val="000000" w:themeColor="text1"/>
                      <w:kern w:val="24"/>
                      <w:sz w:val="20"/>
                      <w:szCs w:val="20"/>
                    </w:rPr>
                    <w:t>доро</w:t>
                  </w:r>
                  <w:r w:rsidRPr="00CD711C">
                    <w:rPr>
                      <w:color w:val="000000" w:themeColor="text1"/>
                      <w:kern w:val="24"/>
                      <w:sz w:val="20"/>
                      <w:szCs w:val="20"/>
                      <w:u w:val="single"/>
                    </w:rPr>
                    <w:t>ж</w:t>
                  </w:r>
                  <w:r w:rsidRPr="00CD711C">
                    <w:rPr>
                      <w:b/>
                      <w:bCs/>
                      <w:color w:val="548DD4" w:themeColor="text2" w:themeTint="99"/>
                      <w:kern w:val="24"/>
                      <w:sz w:val="20"/>
                      <w:szCs w:val="20"/>
                      <w:u w:val="single"/>
                    </w:rPr>
                    <w:t>н</w:t>
                  </w:r>
                  <w:r>
                    <w:rPr>
                      <w:color w:val="000000" w:themeColor="text1"/>
                      <w:kern w:val="24"/>
                      <w:sz w:val="20"/>
                      <w:szCs w:val="20"/>
                    </w:rPr>
                    <w:t>ый</w:t>
                  </w:r>
                  <w:proofErr w:type="gramEnd"/>
                  <w:r>
                    <w:rPr>
                      <w:color w:val="000000" w:themeColor="text1"/>
                      <w:kern w:val="24"/>
                      <w:sz w:val="20"/>
                      <w:szCs w:val="20"/>
                    </w:rPr>
                    <w:t xml:space="preserve">.       </w:t>
                  </w:r>
                  <w:r w:rsidRPr="00CD711C">
                    <w:rPr>
                      <w:color w:val="000000" w:themeColor="text1"/>
                      <w:kern w:val="24"/>
                      <w:sz w:val="20"/>
                      <w:szCs w:val="20"/>
                    </w:rPr>
                    <w:t xml:space="preserve">      </w:t>
                  </w:r>
                </w:p>
                <w:p w:rsidR="00B03255" w:rsidRPr="00CD711C" w:rsidRDefault="00B03255" w:rsidP="00B03255">
                  <w:pPr>
                    <w:pStyle w:val="a8"/>
                    <w:spacing w:before="0" w:beforeAutospacing="0" w:after="0" w:afterAutospacing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D711C">
                    <w:rPr>
                      <w:color w:val="FF0000"/>
                      <w:kern w:val="24"/>
                      <w:sz w:val="20"/>
                      <w:szCs w:val="20"/>
                    </w:rPr>
                    <w:t xml:space="preserve">                                         </w:t>
                  </w:r>
                  <w:r>
                    <w:rPr>
                      <w:color w:val="FF0000"/>
                      <w:kern w:val="24"/>
                      <w:sz w:val="20"/>
                      <w:szCs w:val="20"/>
                    </w:rPr>
                    <w:t xml:space="preserve">                               </w:t>
                  </w:r>
                  <w:r w:rsidRPr="00CD711C">
                    <w:rPr>
                      <w:color w:val="FF0000"/>
                      <w:kern w:val="24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                                             </w:t>
                  </w:r>
                </w:p>
              </w:tc>
            </w:tr>
            <w:tr w:rsidR="00B03255" w:rsidRPr="00335AE0" w:rsidTr="00DB790B">
              <w:tc>
                <w:tcPr>
                  <w:tcW w:w="586" w:type="dxa"/>
                </w:tcPr>
                <w:p w:rsidR="00B03255" w:rsidRPr="00335AE0" w:rsidRDefault="00B03255" w:rsidP="00B03255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335AE0">
                    <w:rPr>
                      <w:sz w:val="18"/>
                      <w:szCs w:val="18"/>
                    </w:rPr>
                    <w:t>5.</w:t>
                  </w:r>
                </w:p>
              </w:tc>
              <w:tc>
                <w:tcPr>
                  <w:tcW w:w="6043" w:type="dxa"/>
                </w:tcPr>
                <w:p w:rsidR="00B03255" w:rsidRPr="00335AE0" w:rsidRDefault="00B03255" w:rsidP="00B03255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335AE0">
                    <w:rPr>
                      <w:sz w:val="18"/>
                      <w:szCs w:val="18"/>
                    </w:rPr>
                    <w:t>Написать букву правильно.</w:t>
                  </w:r>
                </w:p>
              </w:tc>
            </w:tr>
            <w:tr w:rsidR="00B03255" w:rsidRPr="00335AE0" w:rsidTr="00DB790B">
              <w:tc>
                <w:tcPr>
                  <w:tcW w:w="586" w:type="dxa"/>
                </w:tcPr>
                <w:p w:rsidR="00B03255" w:rsidRPr="00335AE0" w:rsidRDefault="00B03255" w:rsidP="00B03255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335AE0">
                    <w:rPr>
                      <w:sz w:val="18"/>
                      <w:szCs w:val="18"/>
                    </w:rPr>
                    <w:t>6.</w:t>
                  </w:r>
                </w:p>
              </w:tc>
              <w:tc>
                <w:tcPr>
                  <w:tcW w:w="6043" w:type="dxa"/>
                </w:tcPr>
                <w:p w:rsidR="00B03255" w:rsidRPr="00335AE0" w:rsidRDefault="00B03255" w:rsidP="00B03255">
                  <w:pPr>
                    <w:spacing w:after="0" w:line="240" w:lineRule="auto"/>
                    <w:rPr>
                      <w:sz w:val="18"/>
                      <w:szCs w:val="18"/>
                    </w:rPr>
                  </w:pPr>
                  <w:r w:rsidRPr="00335AE0">
                    <w:rPr>
                      <w:sz w:val="18"/>
                      <w:szCs w:val="18"/>
                    </w:rPr>
                    <w:t>Подчеркнуть букву, которую проверял.</w:t>
                  </w:r>
                </w:p>
              </w:tc>
            </w:tr>
          </w:tbl>
          <w:p w:rsidR="00B03255" w:rsidRDefault="00B03255" w:rsidP="00B03255"/>
        </w:tc>
      </w:tr>
    </w:tbl>
    <w:p w:rsidR="00F977DC" w:rsidRDefault="00901ABA" w:rsidP="001C517B">
      <w:pPr>
        <w:spacing w:after="0" w:line="240" w:lineRule="auto"/>
        <w:jc w:val="both"/>
        <w:rPr>
          <w:szCs w:val="24"/>
        </w:rPr>
      </w:pPr>
      <w:r w:rsidRPr="00901ABA">
        <w:rPr>
          <w:szCs w:val="24"/>
        </w:rPr>
        <w:t xml:space="preserve"> </w:t>
      </w:r>
    </w:p>
    <w:p w:rsidR="005A4E44" w:rsidRDefault="009E68FB" w:rsidP="005A4E44">
      <w:pPr>
        <w:spacing w:after="0" w:line="240" w:lineRule="auto"/>
        <w:rPr>
          <w:rFonts w:eastAsia="Calibri"/>
          <w:bCs/>
          <w:color w:val="0033CC"/>
          <w:spacing w:val="1"/>
        </w:rPr>
      </w:pPr>
      <w:r w:rsidRPr="00214E22">
        <w:rPr>
          <w:rFonts w:eastAsia="Calibri"/>
          <w:bCs/>
          <w:spacing w:val="1"/>
        </w:rPr>
        <w:t>- Если мы нашли способ проверки парного согласного</w:t>
      </w:r>
      <w:r>
        <w:rPr>
          <w:rFonts w:eastAsia="Calibri"/>
          <w:bCs/>
          <w:spacing w:val="1"/>
        </w:rPr>
        <w:t xml:space="preserve"> в середине слова</w:t>
      </w:r>
      <w:r w:rsidRPr="00214E22">
        <w:rPr>
          <w:rFonts w:eastAsia="Calibri"/>
          <w:bCs/>
          <w:spacing w:val="1"/>
        </w:rPr>
        <w:t xml:space="preserve">, дальше что </w:t>
      </w:r>
      <w:r>
        <w:rPr>
          <w:rFonts w:eastAsia="Calibri"/>
          <w:bCs/>
          <w:spacing w:val="1"/>
        </w:rPr>
        <w:t>предлагаете</w:t>
      </w:r>
      <w:r w:rsidRPr="00214E22">
        <w:rPr>
          <w:rFonts w:eastAsia="Calibri"/>
          <w:bCs/>
          <w:spacing w:val="1"/>
        </w:rPr>
        <w:t xml:space="preserve"> делать? </w:t>
      </w:r>
      <w:r>
        <w:rPr>
          <w:rFonts w:eastAsia="Calibri"/>
          <w:bCs/>
          <w:spacing w:val="1"/>
        </w:rPr>
        <w:t>(</w:t>
      </w:r>
      <w:r w:rsidRPr="00214E22">
        <w:rPr>
          <w:rFonts w:eastAsia="Calibri"/>
          <w:bCs/>
          <w:color w:val="0033CC"/>
          <w:spacing w:val="1"/>
        </w:rPr>
        <w:t>В</w:t>
      </w:r>
      <w:r>
        <w:rPr>
          <w:rFonts w:eastAsia="Calibri"/>
          <w:bCs/>
          <w:color w:val="0033CC"/>
          <w:spacing w:val="1"/>
        </w:rPr>
        <w:t>ернуться</w:t>
      </w:r>
      <w:r w:rsidRPr="00214E22">
        <w:rPr>
          <w:rFonts w:eastAsia="Calibri"/>
          <w:bCs/>
          <w:color w:val="0033CC"/>
          <w:spacing w:val="1"/>
        </w:rPr>
        <w:t xml:space="preserve"> к пробному действию</w:t>
      </w:r>
      <w:r>
        <w:rPr>
          <w:rFonts w:eastAsia="Calibri"/>
          <w:bCs/>
          <w:color w:val="0033CC"/>
          <w:spacing w:val="1"/>
        </w:rPr>
        <w:t>)</w:t>
      </w:r>
      <w:r w:rsidRPr="00214E22">
        <w:rPr>
          <w:rFonts w:eastAsia="Calibri"/>
          <w:bCs/>
          <w:color w:val="0033CC"/>
          <w:spacing w:val="1"/>
        </w:rPr>
        <w:t>.</w:t>
      </w:r>
      <w:r w:rsidR="005A4E44" w:rsidRPr="005A4E44">
        <w:rPr>
          <w:rFonts w:eastAsia="Calibri"/>
          <w:bCs/>
          <w:color w:val="0033CC"/>
          <w:spacing w:val="1"/>
        </w:rPr>
        <w:t xml:space="preserve"> </w:t>
      </w:r>
    </w:p>
    <w:p w:rsidR="005A4E44" w:rsidRPr="003B2355" w:rsidRDefault="005A4E44" w:rsidP="005A4E44">
      <w:pPr>
        <w:spacing w:after="0" w:line="240" w:lineRule="auto"/>
        <w:rPr>
          <w:rFonts w:eastAsia="Calibri"/>
          <w:bCs/>
          <w:color w:val="FF0000"/>
          <w:spacing w:val="1"/>
        </w:rPr>
      </w:pPr>
      <w:r>
        <w:rPr>
          <w:rFonts w:eastAsia="Calibri"/>
          <w:bCs/>
          <w:color w:val="0033CC"/>
          <w:spacing w:val="1"/>
        </w:rPr>
        <w:t xml:space="preserve">Ученики объясняют орфограмму с опорой на полученный эталон. </w:t>
      </w:r>
    </w:p>
    <w:p w:rsidR="005A4E44" w:rsidRDefault="005A4E44" w:rsidP="005A4E44">
      <w:pPr>
        <w:spacing w:after="0" w:line="240" w:lineRule="auto"/>
        <w:rPr>
          <w:rFonts w:eastAsia="Calibri"/>
          <w:bCs/>
          <w:color w:val="FF0000"/>
          <w:spacing w:val="1"/>
        </w:rPr>
      </w:pPr>
      <w:r w:rsidRPr="00324916">
        <w:rPr>
          <w:rFonts w:eastAsia="Calibri"/>
          <w:bCs/>
          <w:color w:val="FF0000"/>
          <w:spacing w:val="1"/>
        </w:rPr>
        <w:t>ТЕТРА</w:t>
      </w:r>
      <w:r w:rsidRPr="00324916">
        <w:rPr>
          <w:rFonts w:eastAsia="Calibri"/>
          <w:bCs/>
          <w:spacing w:val="1"/>
          <w:u w:val="single"/>
        </w:rPr>
        <w:t>Д</w:t>
      </w:r>
      <w:r w:rsidRPr="00324916">
        <w:rPr>
          <w:rFonts w:eastAsia="Calibri"/>
          <w:bCs/>
          <w:color w:val="FF0000"/>
          <w:spacing w:val="1"/>
        </w:rPr>
        <w:t>КА</w:t>
      </w:r>
      <w:r>
        <w:rPr>
          <w:rFonts w:eastAsia="Calibri"/>
          <w:bCs/>
          <w:color w:val="FF0000"/>
          <w:spacing w:val="1"/>
        </w:rPr>
        <w:t xml:space="preserve"> </w:t>
      </w:r>
      <w:r w:rsidRPr="00797B05">
        <w:rPr>
          <w:rFonts w:eastAsia="Calibri"/>
          <w:bCs/>
          <w:spacing w:val="1"/>
        </w:rPr>
        <w:t xml:space="preserve">(тетрадочка, </w:t>
      </w:r>
      <w:proofErr w:type="gramStart"/>
      <w:r w:rsidRPr="00797B05">
        <w:rPr>
          <w:rFonts w:eastAsia="Calibri"/>
          <w:bCs/>
          <w:spacing w:val="1"/>
        </w:rPr>
        <w:t>тетрадный</w:t>
      </w:r>
      <w:proofErr w:type="gramEnd"/>
      <w:r w:rsidRPr="00797B05">
        <w:rPr>
          <w:rFonts w:eastAsia="Calibri"/>
          <w:bCs/>
          <w:spacing w:val="1"/>
        </w:rPr>
        <w:t>),</w:t>
      </w:r>
      <w:r w:rsidRPr="00324916">
        <w:rPr>
          <w:rFonts w:eastAsia="Calibri"/>
          <w:bCs/>
          <w:color w:val="FF0000"/>
          <w:spacing w:val="1"/>
        </w:rPr>
        <w:t xml:space="preserve"> </w:t>
      </w:r>
    </w:p>
    <w:p w:rsidR="005A4E44" w:rsidRDefault="005A4E44" w:rsidP="005A4E44">
      <w:pPr>
        <w:spacing w:after="0" w:line="240" w:lineRule="auto"/>
        <w:jc w:val="both"/>
        <w:rPr>
          <w:rFonts w:eastAsia="Calibri"/>
          <w:bCs/>
          <w:spacing w:val="1"/>
        </w:rPr>
      </w:pPr>
      <w:r w:rsidRPr="00324916">
        <w:rPr>
          <w:rFonts w:eastAsia="Calibri"/>
          <w:bCs/>
          <w:color w:val="FF0000"/>
          <w:spacing w:val="1"/>
        </w:rPr>
        <w:t>ЗЯ</w:t>
      </w:r>
      <w:r w:rsidRPr="00324916">
        <w:rPr>
          <w:rFonts w:eastAsia="Calibri"/>
          <w:bCs/>
          <w:spacing w:val="1"/>
          <w:u w:val="single"/>
        </w:rPr>
        <w:t>Б</w:t>
      </w:r>
      <w:r w:rsidRPr="00324916">
        <w:rPr>
          <w:rFonts w:eastAsia="Calibri"/>
          <w:bCs/>
          <w:color w:val="FF0000"/>
          <w:spacing w:val="1"/>
        </w:rPr>
        <w:t>КО</w:t>
      </w:r>
      <w:r>
        <w:rPr>
          <w:rFonts w:eastAsia="Calibri"/>
          <w:bCs/>
          <w:color w:val="FF0000"/>
          <w:spacing w:val="1"/>
        </w:rPr>
        <w:t xml:space="preserve"> </w:t>
      </w:r>
      <w:r w:rsidRPr="00797B05">
        <w:rPr>
          <w:rFonts w:eastAsia="Calibri"/>
          <w:bCs/>
          <w:spacing w:val="1"/>
        </w:rPr>
        <w:t>(зябнуть, т.е. мерзнуть)</w:t>
      </w:r>
    </w:p>
    <w:p w:rsidR="009E68FB" w:rsidRDefault="009E68FB" w:rsidP="009E68FB">
      <w:pPr>
        <w:spacing w:after="0" w:line="240" w:lineRule="auto"/>
        <w:rPr>
          <w:rFonts w:eastAsia="Calibri"/>
          <w:bCs/>
          <w:color w:val="0033CC"/>
          <w:spacing w:val="1"/>
        </w:rPr>
      </w:pPr>
    </w:p>
    <w:p w:rsidR="00664FF2" w:rsidRDefault="00664FF2" w:rsidP="00F35C2F">
      <w:pPr>
        <w:pStyle w:val="a3"/>
        <w:numPr>
          <w:ilvl w:val="0"/>
          <w:numId w:val="9"/>
        </w:numPr>
        <w:spacing w:after="0" w:line="240" w:lineRule="auto"/>
        <w:ind w:left="426"/>
        <w:jc w:val="both"/>
        <w:rPr>
          <w:b/>
          <w:szCs w:val="24"/>
        </w:rPr>
      </w:pPr>
      <w:r w:rsidRPr="005A2DAA">
        <w:rPr>
          <w:b/>
          <w:szCs w:val="24"/>
        </w:rPr>
        <w:t xml:space="preserve">Первичное закрепление  </w:t>
      </w:r>
      <w:r w:rsidR="0031757C">
        <w:rPr>
          <w:b/>
          <w:szCs w:val="24"/>
        </w:rPr>
        <w:t xml:space="preserve">с проговариванием </w:t>
      </w:r>
      <w:r w:rsidRPr="005A2DAA">
        <w:rPr>
          <w:b/>
          <w:szCs w:val="24"/>
        </w:rPr>
        <w:t>во внешней речи</w:t>
      </w:r>
    </w:p>
    <w:p w:rsidR="006F121C" w:rsidRPr="003B15EF" w:rsidRDefault="006F121C" w:rsidP="00B1669B">
      <w:pPr>
        <w:spacing w:after="0" w:line="240" w:lineRule="auto"/>
        <w:jc w:val="both"/>
        <w:rPr>
          <w:b/>
          <w:i/>
          <w:szCs w:val="24"/>
        </w:rPr>
      </w:pPr>
    </w:p>
    <w:p w:rsidR="00C337C3" w:rsidRDefault="00C337C3" w:rsidP="00C337C3">
      <w:pPr>
        <w:spacing w:after="0" w:line="240" w:lineRule="auto"/>
        <w:rPr>
          <w:rFonts w:eastAsia="Calibri"/>
          <w:bCs/>
          <w:color w:val="FF0000"/>
          <w:spacing w:val="1"/>
        </w:rPr>
      </w:pPr>
      <w:r>
        <w:rPr>
          <w:rFonts w:eastAsia="Calibri"/>
          <w:bCs/>
          <w:spacing w:val="1"/>
        </w:rPr>
        <w:t xml:space="preserve">- Вспомним правила работы в парах. </w:t>
      </w:r>
    </w:p>
    <w:p w:rsidR="00C337C3" w:rsidRDefault="00C337C3" w:rsidP="00C337C3">
      <w:pPr>
        <w:spacing w:after="0" w:line="240" w:lineRule="auto"/>
        <w:rPr>
          <w:rFonts w:eastAsia="Calibri"/>
          <w:bCs/>
          <w:color w:val="0033CC"/>
          <w:spacing w:val="1"/>
        </w:rPr>
      </w:pPr>
      <w:proofErr w:type="gramStart"/>
      <w:r>
        <w:rPr>
          <w:rFonts w:eastAsia="Calibri"/>
          <w:bCs/>
          <w:spacing w:val="1"/>
        </w:rPr>
        <w:t xml:space="preserve">- Подберите к словам проверочные, с опорой на алгоритм, запишите в тетрадь с красной строки, </w:t>
      </w:r>
      <w:r w:rsidRPr="00301802">
        <w:rPr>
          <w:rFonts w:eastAsia="Calibri"/>
          <w:bCs/>
          <w:color w:val="FF0000"/>
          <w:spacing w:val="1"/>
        </w:rPr>
        <w:t>сначала проверочное слово – потом проверяемое</w:t>
      </w:r>
      <w:r>
        <w:rPr>
          <w:rFonts w:eastAsia="Calibri"/>
          <w:bCs/>
          <w:color w:val="0033CC"/>
          <w:spacing w:val="1"/>
        </w:rPr>
        <w:t xml:space="preserve">. </w:t>
      </w:r>
      <w:proofErr w:type="gramEnd"/>
    </w:p>
    <w:p w:rsidR="00C337C3" w:rsidRDefault="00C337C3" w:rsidP="00C337C3">
      <w:pPr>
        <w:spacing w:after="0" w:line="240" w:lineRule="auto"/>
        <w:rPr>
          <w:rFonts w:eastAsia="Calibri"/>
          <w:bCs/>
          <w:color w:val="FF0000"/>
          <w:spacing w:val="1"/>
        </w:rPr>
      </w:pPr>
      <w:r>
        <w:rPr>
          <w:rFonts w:eastAsia="Calibri"/>
          <w:bCs/>
          <w:spacing w:val="1"/>
          <w:u w:val="single"/>
        </w:rPr>
        <w:t xml:space="preserve">- Запишите слова </w:t>
      </w:r>
      <w:r w:rsidRPr="003F2BF4">
        <w:rPr>
          <w:rFonts w:eastAsia="Calibri"/>
          <w:bCs/>
          <w:i/>
          <w:spacing w:val="1"/>
          <w:u w:val="single"/>
        </w:rPr>
        <w:t>в столбик</w:t>
      </w:r>
      <w:r>
        <w:rPr>
          <w:rFonts w:eastAsia="Calibri"/>
          <w:bCs/>
          <w:spacing w:val="1"/>
          <w:u w:val="single"/>
        </w:rPr>
        <w:t xml:space="preserve"> </w:t>
      </w:r>
      <w:r w:rsidRPr="006C0CB8">
        <w:rPr>
          <w:rFonts w:eastAsia="Calibri"/>
          <w:bCs/>
          <w:spacing w:val="1"/>
        </w:rPr>
        <w:t>(Учитель крепит на доску слова для написания по рядам):</w:t>
      </w:r>
      <w:r w:rsidRPr="004865A7">
        <w:rPr>
          <w:rFonts w:eastAsia="Calibri"/>
          <w:bCs/>
          <w:color w:val="FF0000"/>
          <w:spacing w:val="1"/>
        </w:rPr>
        <w:t xml:space="preserve"> </w:t>
      </w:r>
    </w:p>
    <w:p w:rsidR="00C337C3" w:rsidRDefault="00C337C3" w:rsidP="00C337C3">
      <w:pPr>
        <w:spacing w:after="0" w:line="240" w:lineRule="auto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 xml:space="preserve">    1 рад                              2 ряд                              3 ряд                      </w:t>
      </w:r>
    </w:p>
    <w:p w:rsidR="00C337C3" w:rsidRDefault="00C337C3" w:rsidP="00C337C3">
      <w:pPr>
        <w:spacing w:after="0" w:line="240" w:lineRule="auto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 xml:space="preserve">    узкая                            гладкая                            березки</w:t>
      </w:r>
    </w:p>
    <w:p w:rsidR="00C337C3" w:rsidRDefault="00C337C3" w:rsidP="00C337C3">
      <w:pPr>
        <w:spacing w:after="0" w:line="240" w:lineRule="auto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 xml:space="preserve">    рыбки                           </w:t>
      </w:r>
      <w:proofErr w:type="spellStart"/>
      <w:proofErr w:type="gramStart"/>
      <w:r>
        <w:rPr>
          <w:rFonts w:eastAsia="Calibri"/>
          <w:bCs/>
          <w:spacing w:val="1"/>
        </w:rPr>
        <w:t>рыбки</w:t>
      </w:r>
      <w:proofErr w:type="spellEnd"/>
      <w:proofErr w:type="gramEnd"/>
      <w:r>
        <w:rPr>
          <w:rFonts w:eastAsia="Calibri"/>
          <w:bCs/>
          <w:spacing w:val="1"/>
        </w:rPr>
        <w:t xml:space="preserve">                             </w:t>
      </w:r>
      <w:proofErr w:type="spellStart"/>
      <w:r>
        <w:rPr>
          <w:rFonts w:eastAsia="Calibri"/>
          <w:bCs/>
          <w:spacing w:val="1"/>
        </w:rPr>
        <w:t>рыбки</w:t>
      </w:r>
      <w:proofErr w:type="spellEnd"/>
      <w:r>
        <w:rPr>
          <w:rFonts w:eastAsia="Calibri"/>
          <w:bCs/>
          <w:spacing w:val="1"/>
        </w:rPr>
        <w:t xml:space="preserve">    </w:t>
      </w:r>
    </w:p>
    <w:p w:rsidR="00C337C3" w:rsidRPr="002E5B8E" w:rsidRDefault="00C337C3" w:rsidP="00C337C3">
      <w:pPr>
        <w:spacing w:after="0" w:line="240" w:lineRule="auto"/>
        <w:rPr>
          <w:rFonts w:eastAsia="Calibri"/>
          <w:bCs/>
          <w:color w:val="003399"/>
          <w:spacing w:val="1"/>
        </w:rPr>
      </w:pPr>
      <w:r w:rsidRPr="002E5B8E">
        <w:rPr>
          <w:rFonts w:eastAsia="Calibri"/>
          <w:bCs/>
          <w:color w:val="003399"/>
          <w:spacing w:val="1"/>
        </w:rPr>
        <w:t>Во время проверки ученики проговариваю</w:t>
      </w:r>
      <w:r w:rsidR="002E5B8E">
        <w:rPr>
          <w:rFonts w:eastAsia="Calibri"/>
          <w:bCs/>
          <w:color w:val="003399"/>
          <w:spacing w:val="1"/>
        </w:rPr>
        <w:t xml:space="preserve">т </w:t>
      </w:r>
      <w:r w:rsidRPr="002E5B8E">
        <w:rPr>
          <w:rFonts w:eastAsia="Calibri"/>
          <w:bCs/>
          <w:color w:val="003399"/>
          <w:spacing w:val="1"/>
        </w:rPr>
        <w:t>(в парах) способ проверки парного сомнительного согласного в середине слова</w:t>
      </w:r>
      <w:r w:rsidR="002E5B8E" w:rsidRPr="002E5B8E">
        <w:rPr>
          <w:rFonts w:eastAsia="Calibri"/>
          <w:bCs/>
          <w:color w:val="003399"/>
          <w:spacing w:val="1"/>
        </w:rPr>
        <w:t xml:space="preserve"> и записывают слова в тетради.</w:t>
      </w:r>
    </w:p>
    <w:p w:rsidR="00C337C3" w:rsidRDefault="00C337C3" w:rsidP="00C337C3">
      <w:pPr>
        <w:spacing w:after="0" w:line="240" w:lineRule="auto"/>
        <w:jc w:val="both"/>
        <w:rPr>
          <w:szCs w:val="24"/>
        </w:rPr>
      </w:pPr>
      <w:r w:rsidRPr="00FD18AC">
        <w:rPr>
          <w:szCs w:val="24"/>
        </w:rPr>
        <w:t>- Какая</w:t>
      </w:r>
      <w:r>
        <w:rPr>
          <w:szCs w:val="24"/>
        </w:rPr>
        <w:t xml:space="preserve"> пара  хочет озвучить свой результат? (с каждого ряда по одной паре)</w:t>
      </w:r>
    </w:p>
    <w:p w:rsidR="00C337C3" w:rsidRDefault="00C337C3" w:rsidP="00C337C3">
      <w:pPr>
        <w:spacing w:after="0" w:line="240" w:lineRule="auto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 xml:space="preserve">     1 р</w:t>
      </w:r>
      <w:r w:rsidR="00F223C5">
        <w:rPr>
          <w:rFonts w:eastAsia="Calibri"/>
          <w:bCs/>
          <w:spacing w:val="1"/>
        </w:rPr>
        <w:t>я</w:t>
      </w:r>
      <w:r>
        <w:rPr>
          <w:rFonts w:eastAsia="Calibri"/>
          <w:bCs/>
          <w:spacing w:val="1"/>
        </w:rPr>
        <w:t xml:space="preserve">д           узенький – </w:t>
      </w:r>
      <w:proofErr w:type="gramStart"/>
      <w:r>
        <w:rPr>
          <w:rFonts w:eastAsia="Calibri"/>
          <w:bCs/>
          <w:spacing w:val="1"/>
        </w:rPr>
        <w:t>узкая</w:t>
      </w:r>
      <w:proofErr w:type="gramEnd"/>
      <w:r>
        <w:rPr>
          <w:rFonts w:eastAsia="Calibri"/>
          <w:bCs/>
          <w:spacing w:val="1"/>
        </w:rPr>
        <w:t xml:space="preserve">, </w:t>
      </w:r>
    </w:p>
    <w:p w:rsidR="00C337C3" w:rsidRDefault="00C337C3" w:rsidP="00C337C3">
      <w:pPr>
        <w:spacing w:after="0" w:line="240" w:lineRule="auto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 xml:space="preserve">     2 ряд           гладенький – </w:t>
      </w:r>
      <w:proofErr w:type="gramStart"/>
      <w:r>
        <w:rPr>
          <w:rFonts w:eastAsia="Calibri"/>
          <w:bCs/>
          <w:spacing w:val="1"/>
        </w:rPr>
        <w:t>гладкая</w:t>
      </w:r>
      <w:proofErr w:type="gramEnd"/>
    </w:p>
    <w:p w:rsidR="00C337C3" w:rsidRDefault="00C337C3" w:rsidP="00C337C3">
      <w:pPr>
        <w:spacing w:after="0" w:line="240" w:lineRule="auto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 xml:space="preserve">     3 ряд           березонька – березки</w:t>
      </w:r>
    </w:p>
    <w:p w:rsidR="00C337C3" w:rsidRDefault="00C337C3" w:rsidP="00C337C3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 xml:space="preserve">                     рыба – рыбный (суп) - рыбка       </w:t>
      </w:r>
    </w:p>
    <w:p w:rsidR="00C337C3" w:rsidRDefault="00C337C3" w:rsidP="00C337C3">
      <w:pPr>
        <w:spacing w:after="0" w:line="240" w:lineRule="auto"/>
        <w:jc w:val="both"/>
        <w:rPr>
          <w:szCs w:val="24"/>
        </w:rPr>
      </w:pPr>
      <w:r>
        <w:rPr>
          <w:szCs w:val="24"/>
        </w:rPr>
        <w:t xml:space="preserve">- Кто у себя заметил и исправил ошибку? </w:t>
      </w:r>
    </w:p>
    <w:p w:rsidR="00C337C3" w:rsidRPr="00FD18AC" w:rsidRDefault="00C337C3" w:rsidP="00C337C3">
      <w:pPr>
        <w:spacing w:after="0" w:line="240" w:lineRule="auto"/>
        <w:jc w:val="both"/>
        <w:rPr>
          <w:szCs w:val="24"/>
        </w:rPr>
      </w:pPr>
      <w:proofErr w:type="gramStart"/>
      <w:r>
        <w:rPr>
          <w:szCs w:val="24"/>
        </w:rPr>
        <w:t>- В чем ваше достижение? (справились с заданием, увидели и исправили свою ошибку</w:t>
      </w:r>
      <w:r w:rsidR="005A4E44">
        <w:rPr>
          <w:szCs w:val="24"/>
        </w:rPr>
        <w:t>.</w:t>
      </w:r>
      <w:proofErr w:type="gramEnd"/>
    </w:p>
    <w:p w:rsidR="00AE46DC" w:rsidRPr="00AE46DC" w:rsidRDefault="005A4E44" w:rsidP="00F223C5">
      <w:pPr>
        <w:pStyle w:val="a3"/>
        <w:numPr>
          <w:ilvl w:val="0"/>
          <w:numId w:val="9"/>
        </w:numPr>
        <w:spacing w:before="240" w:after="0" w:line="240" w:lineRule="auto"/>
        <w:jc w:val="both"/>
        <w:rPr>
          <w:b/>
          <w:szCs w:val="24"/>
        </w:rPr>
      </w:pPr>
      <w:r>
        <w:rPr>
          <w:b/>
          <w:szCs w:val="24"/>
        </w:rPr>
        <w:t>Самостоятельная</w:t>
      </w:r>
      <w:r w:rsidR="00AE46DC" w:rsidRPr="00AE46DC">
        <w:rPr>
          <w:b/>
          <w:szCs w:val="24"/>
        </w:rPr>
        <w:t xml:space="preserve"> работа с самопроверкой</w:t>
      </w:r>
    </w:p>
    <w:p w:rsidR="00AD5898" w:rsidRDefault="00AD5898" w:rsidP="00AD5898">
      <w:pPr>
        <w:spacing w:after="0" w:line="240" w:lineRule="auto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>- Какой шаг предлагаете выполнить? (потренируемся в написании).</w:t>
      </w:r>
    </w:p>
    <w:p w:rsidR="00F223C5" w:rsidRDefault="00070821" w:rsidP="00F223C5">
      <w:pPr>
        <w:spacing w:after="0" w:line="240" w:lineRule="auto"/>
        <w:rPr>
          <w:rFonts w:eastAsia="Calibri"/>
          <w:bCs/>
          <w:spacing w:val="1"/>
        </w:rPr>
      </w:pPr>
      <w:r w:rsidRPr="00070821">
        <w:rPr>
          <w:rFonts w:eastAsia="Calibri"/>
          <w:bCs/>
          <w:spacing w:val="1"/>
        </w:rPr>
        <w:t>-</w:t>
      </w:r>
      <w:r>
        <w:rPr>
          <w:rFonts w:eastAsia="Calibri"/>
          <w:bCs/>
          <w:color w:val="FF0000"/>
          <w:spacing w:val="1"/>
        </w:rPr>
        <w:t xml:space="preserve"> </w:t>
      </w:r>
      <w:r w:rsidR="00374740" w:rsidRPr="00374740">
        <w:rPr>
          <w:rFonts w:eastAsia="Calibri"/>
          <w:bCs/>
          <w:spacing w:val="1"/>
        </w:rPr>
        <w:t>Как будете работать на этом этапе урока, в группе, в паре или самостоятельно? (самостоятельно)</w:t>
      </w:r>
    </w:p>
    <w:p w:rsidR="009832D7" w:rsidRDefault="009832D7" w:rsidP="00F223C5">
      <w:pPr>
        <w:spacing w:after="0" w:line="240" w:lineRule="auto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 xml:space="preserve">– Задание. Запишите слова: </w:t>
      </w:r>
    </w:p>
    <w:p w:rsidR="009832D7" w:rsidRPr="009832D7" w:rsidRDefault="009832D7" w:rsidP="00F223C5">
      <w:pPr>
        <w:spacing w:after="0" w:line="240" w:lineRule="auto"/>
        <w:rPr>
          <w:rFonts w:eastAsia="Calibri"/>
          <w:bCs/>
          <w:i/>
          <w:spacing w:val="1"/>
        </w:rPr>
      </w:pPr>
      <w:r>
        <w:rPr>
          <w:rFonts w:eastAsia="Calibri"/>
          <w:bCs/>
          <w:i/>
          <w:spacing w:val="1"/>
        </w:rPr>
        <w:t>походка, сапожки</w:t>
      </w:r>
    </w:p>
    <w:p w:rsidR="00FD18AC" w:rsidRPr="00F223C5" w:rsidRDefault="00F61F1D" w:rsidP="00F223C5">
      <w:pPr>
        <w:spacing w:after="0" w:line="240" w:lineRule="auto"/>
        <w:rPr>
          <w:rFonts w:eastAsia="Calibri"/>
          <w:bCs/>
          <w:spacing w:val="1"/>
        </w:rPr>
      </w:pPr>
      <w:r>
        <w:rPr>
          <w:b/>
          <w:szCs w:val="24"/>
        </w:rPr>
        <w:t xml:space="preserve">- </w:t>
      </w:r>
      <w:r w:rsidR="003A326E" w:rsidRPr="00DF596D">
        <w:rPr>
          <w:szCs w:val="24"/>
        </w:rPr>
        <w:t>Пользуясь эталоном для самопроверки</w:t>
      </w:r>
      <w:proofErr w:type="gramStart"/>
      <w:ins w:id="2" w:author="Пользователь Windows" w:date="2018-05-15T23:18:00Z">
        <w:r w:rsidR="0071117B">
          <w:rPr>
            <w:szCs w:val="24"/>
          </w:rPr>
          <w:t xml:space="preserve"> </w:t>
        </w:r>
      </w:ins>
      <w:r w:rsidR="003A326E" w:rsidRPr="00DF596D">
        <w:rPr>
          <w:szCs w:val="24"/>
        </w:rPr>
        <w:t>,</w:t>
      </w:r>
      <w:proofErr w:type="gramEnd"/>
      <w:r w:rsidR="003A326E" w:rsidRPr="00DF596D">
        <w:rPr>
          <w:szCs w:val="24"/>
        </w:rPr>
        <w:t xml:space="preserve"> </w:t>
      </w:r>
      <w:r w:rsidR="009832D7">
        <w:rPr>
          <w:szCs w:val="24"/>
        </w:rPr>
        <w:t>проверьте,</w:t>
      </w:r>
      <w:r w:rsidR="003A326E" w:rsidRPr="00DF596D">
        <w:rPr>
          <w:szCs w:val="24"/>
        </w:rPr>
        <w:t xml:space="preserve"> правильно </w:t>
      </w:r>
      <w:r w:rsidR="009832D7">
        <w:rPr>
          <w:szCs w:val="24"/>
        </w:rPr>
        <w:t xml:space="preserve"> вы записали </w:t>
      </w:r>
      <w:r w:rsidR="003A326E" w:rsidRPr="00DF596D">
        <w:rPr>
          <w:szCs w:val="24"/>
        </w:rPr>
        <w:t xml:space="preserve">слова: </w:t>
      </w:r>
    </w:p>
    <w:p w:rsidR="001068D0" w:rsidRDefault="001068D0" w:rsidP="003F34B3">
      <w:pPr>
        <w:spacing w:after="0" w:line="240" w:lineRule="auto"/>
        <w:jc w:val="both"/>
        <w:rPr>
          <w:b/>
          <w:szCs w:val="24"/>
        </w:rPr>
      </w:pPr>
    </w:p>
    <w:p w:rsidR="003B15EF" w:rsidRDefault="003B15EF" w:rsidP="003F34B3">
      <w:pPr>
        <w:spacing w:after="0" w:line="240" w:lineRule="auto"/>
        <w:jc w:val="both"/>
        <w:rPr>
          <w:b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733"/>
      </w:tblGrid>
      <w:tr w:rsidR="001068D0" w:rsidTr="00F223C5">
        <w:trPr>
          <w:trHeight w:val="415"/>
        </w:trPr>
        <w:tc>
          <w:tcPr>
            <w:tcW w:w="9419" w:type="dxa"/>
            <w:gridSpan w:val="2"/>
          </w:tcPr>
          <w:p w:rsidR="001068D0" w:rsidRDefault="001068D0" w:rsidP="001068D0">
            <w:pPr>
              <w:spacing w:after="0" w:line="240" w:lineRule="auto"/>
              <w:ind w:left="-3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Эталон для самопроверки</w:t>
            </w:r>
          </w:p>
        </w:tc>
      </w:tr>
      <w:tr w:rsidR="001068D0" w:rsidTr="00F223C5">
        <w:trPr>
          <w:trHeight w:val="419"/>
        </w:trPr>
        <w:tc>
          <w:tcPr>
            <w:tcW w:w="3686" w:type="dxa"/>
          </w:tcPr>
          <w:p w:rsidR="001068D0" w:rsidRDefault="001068D0" w:rsidP="001068D0">
            <w:pPr>
              <w:spacing w:after="0" w:line="240" w:lineRule="auto"/>
              <w:ind w:left="-3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Подробный образец</w:t>
            </w:r>
          </w:p>
        </w:tc>
        <w:tc>
          <w:tcPr>
            <w:tcW w:w="5733" w:type="dxa"/>
          </w:tcPr>
          <w:p w:rsidR="001068D0" w:rsidRDefault="001068D0" w:rsidP="001068D0">
            <w:pPr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Эталон</w:t>
            </w:r>
          </w:p>
        </w:tc>
      </w:tr>
      <w:tr w:rsidR="001068D0" w:rsidTr="00F223C5">
        <w:trPr>
          <w:trHeight w:val="556"/>
        </w:trPr>
        <w:tc>
          <w:tcPr>
            <w:tcW w:w="3686" w:type="dxa"/>
          </w:tcPr>
          <w:p w:rsidR="001068D0" w:rsidRDefault="001068D0" w:rsidP="001068D0">
            <w:pPr>
              <w:spacing w:after="0" w:line="240" w:lineRule="auto"/>
              <w:ind w:left="-30"/>
              <w:jc w:val="both"/>
              <w:rPr>
                <w:b/>
                <w:szCs w:val="24"/>
              </w:rPr>
            </w:pPr>
          </w:p>
          <w:p w:rsidR="001068D0" w:rsidRDefault="001068D0" w:rsidP="001068D0">
            <w:pPr>
              <w:spacing w:after="0" w:line="240" w:lineRule="auto"/>
              <w:ind w:left="-30"/>
              <w:jc w:val="both"/>
              <w:rPr>
                <w:b/>
                <w:szCs w:val="24"/>
              </w:rPr>
            </w:pPr>
          </w:p>
          <w:p w:rsidR="007E3CFF" w:rsidRPr="001A6938" w:rsidRDefault="0006358C" w:rsidP="001A6938">
            <w:pPr>
              <w:pStyle w:val="a3"/>
              <w:numPr>
                <w:ilvl w:val="0"/>
                <w:numId w:val="23"/>
              </w:numPr>
              <w:spacing w:after="0" w:line="240" w:lineRule="auto"/>
              <w:jc w:val="both"/>
              <w:rPr>
                <w:b/>
                <w:szCs w:val="24"/>
              </w:rPr>
            </w:pPr>
            <w:r>
              <w:rPr>
                <w:b/>
                <w:sz w:val="28"/>
              </w:rPr>
              <w:t>Похо</w:t>
            </w:r>
            <w:r w:rsidRPr="0006358C">
              <w:rPr>
                <w:b/>
                <w:color w:val="00B050"/>
                <w:sz w:val="28"/>
              </w:rPr>
              <w:t>д</w:t>
            </w:r>
            <w:r>
              <w:rPr>
                <w:b/>
                <w:sz w:val="28"/>
              </w:rPr>
              <w:t>ка – хо</w:t>
            </w:r>
            <w:r w:rsidRPr="0006358C">
              <w:rPr>
                <w:b/>
                <w:sz w:val="28"/>
                <w:u w:val="single"/>
              </w:rPr>
              <w:t>д</w:t>
            </w:r>
            <w:r w:rsidRPr="0006358C">
              <w:rPr>
                <w:b/>
                <w:color w:val="FF0000"/>
                <w:sz w:val="28"/>
                <w:u w:val="double"/>
              </w:rPr>
              <w:t>и</w:t>
            </w:r>
            <w:r>
              <w:rPr>
                <w:b/>
                <w:sz w:val="28"/>
              </w:rPr>
              <w:t xml:space="preserve">ть, </w:t>
            </w:r>
            <w:proofErr w:type="gramStart"/>
            <w:r>
              <w:rPr>
                <w:b/>
                <w:sz w:val="28"/>
              </w:rPr>
              <w:t>похо</w:t>
            </w:r>
            <w:r w:rsidRPr="0006358C">
              <w:rPr>
                <w:b/>
                <w:sz w:val="28"/>
                <w:u w:val="single"/>
              </w:rPr>
              <w:t>д</w:t>
            </w:r>
            <w:r w:rsidRPr="0006358C">
              <w:rPr>
                <w:b/>
                <w:color w:val="FF0000"/>
                <w:sz w:val="28"/>
                <w:u w:val="double"/>
              </w:rPr>
              <w:t>н</w:t>
            </w:r>
            <w:r>
              <w:rPr>
                <w:b/>
                <w:sz w:val="28"/>
              </w:rPr>
              <w:t>ый</w:t>
            </w:r>
            <w:proofErr w:type="gramEnd"/>
          </w:p>
          <w:p w:rsidR="007E3CFF" w:rsidRDefault="007E3CFF" w:rsidP="001068D0">
            <w:pPr>
              <w:spacing w:after="0" w:line="240" w:lineRule="auto"/>
              <w:ind w:left="-30"/>
              <w:jc w:val="both"/>
              <w:rPr>
                <w:b/>
                <w:szCs w:val="24"/>
              </w:rPr>
            </w:pPr>
          </w:p>
          <w:p w:rsidR="007E3CFF" w:rsidRDefault="007E3CFF" w:rsidP="001068D0">
            <w:pPr>
              <w:spacing w:after="0" w:line="240" w:lineRule="auto"/>
              <w:ind w:left="-30"/>
              <w:jc w:val="both"/>
              <w:rPr>
                <w:b/>
                <w:szCs w:val="24"/>
              </w:rPr>
            </w:pPr>
          </w:p>
          <w:p w:rsidR="007E3CFF" w:rsidRDefault="007E3CFF" w:rsidP="001068D0">
            <w:pPr>
              <w:spacing w:after="0" w:line="240" w:lineRule="auto"/>
              <w:ind w:left="-30"/>
              <w:jc w:val="both"/>
              <w:rPr>
                <w:b/>
                <w:szCs w:val="24"/>
              </w:rPr>
            </w:pPr>
          </w:p>
          <w:p w:rsidR="007E3CFF" w:rsidRDefault="0006358C" w:rsidP="0006358C">
            <w:pPr>
              <w:spacing w:after="0" w:line="240" w:lineRule="auto"/>
              <w:ind w:left="459" w:hanging="425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2. </w:t>
            </w:r>
            <w:r>
              <w:rPr>
                <w:b/>
                <w:sz w:val="28"/>
              </w:rPr>
              <w:t>Сапо</w:t>
            </w:r>
            <w:r w:rsidRPr="0006358C">
              <w:rPr>
                <w:b/>
                <w:color w:val="00B050"/>
                <w:sz w:val="28"/>
              </w:rPr>
              <w:t>ж</w:t>
            </w:r>
            <w:r>
              <w:rPr>
                <w:b/>
                <w:sz w:val="28"/>
              </w:rPr>
              <w:t>ки – сапо</w:t>
            </w:r>
            <w:r w:rsidRPr="0006358C">
              <w:rPr>
                <w:b/>
                <w:sz w:val="28"/>
                <w:u w:val="single"/>
              </w:rPr>
              <w:t>ж</w:t>
            </w:r>
            <w:r w:rsidRPr="0006358C">
              <w:rPr>
                <w:b/>
                <w:color w:val="FF0000"/>
                <w:sz w:val="28"/>
                <w:u w:val="double"/>
              </w:rPr>
              <w:t>о</w:t>
            </w:r>
            <w:r>
              <w:rPr>
                <w:b/>
                <w:sz w:val="28"/>
              </w:rPr>
              <w:t>к, сапо</w:t>
            </w:r>
            <w:r w:rsidRPr="0006358C">
              <w:rPr>
                <w:b/>
                <w:sz w:val="28"/>
                <w:u w:val="single"/>
              </w:rPr>
              <w:t>ж</w:t>
            </w:r>
            <w:r w:rsidRPr="0006358C">
              <w:rPr>
                <w:b/>
                <w:color w:val="FF0000"/>
                <w:sz w:val="28"/>
                <w:u w:val="double"/>
              </w:rPr>
              <w:t>н</w:t>
            </w:r>
            <w:r>
              <w:rPr>
                <w:b/>
                <w:sz w:val="28"/>
              </w:rPr>
              <w:t>ик</w:t>
            </w:r>
          </w:p>
          <w:p w:rsidR="007E3CFF" w:rsidRDefault="007E3CFF" w:rsidP="001068D0">
            <w:pPr>
              <w:spacing w:after="0" w:line="240" w:lineRule="auto"/>
              <w:ind w:left="-30"/>
              <w:jc w:val="both"/>
              <w:rPr>
                <w:b/>
                <w:szCs w:val="24"/>
              </w:rPr>
            </w:pPr>
          </w:p>
          <w:p w:rsidR="007E3CFF" w:rsidRDefault="007E3CFF" w:rsidP="001068D0">
            <w:pPr>
              <w:spacing w:after="0" w:line="240" w:lineRule="auto"/>
              <w:ind w:left="-30"/>
              <w:jc w:val="both"/>
              <w:rPr>
                <w:b/>
                <w:szCs w:val="24"/>
              </w:rPr>
            </w:pPr>
          </w:p>
          <w:p w:rsidR="007E3CFF" w:rsidRDefault="007E3CFF" w:rsidP="001068D0">
            <w:pPr>
              <w:spacing w:after="0" w:line="240" w:lineRule="auto"/>
              <w:ind w:left="-30"/>
              <w:jc w:val="both"/>
              <w:rPr>
                <w:b/>
                <w:szCs w:val="24"/>
              </w:rPr>
            </w:pPr>
          </w:p>
          <w:p w:rsidR="007E3CFF" w:rsidRDefault="007E3CFF" w:rsidP="001068D0">
            <w:pPr>
              <w:spacing w:after="0" w:line="240" w:lineRule="auto"/>
              <w:ind w:left="-30"/>
              <w:jc w:val="both"/>
              <w:rPr>
                <w:b/>
                <w:szCs w:val="24"/>
              </w:rPr>
            </w:pPr>
          </w:p>
          <w:p w:rsidR="007E3CFF" w:rsidRDefault="007E3CFF" w:rsidP="001068D0">
            <w:pPr>
              <w:spacing w:after="0" w:line="240" w:lineRule="auto"/>
              <w:ind w:left="-30"/>
              <w:jc w:val="both"/>
              <w:rPr>
                <w:b/>
                <w:szCs w:val="24"/>
              </w:rPr>
            </w:pPr>
          </w:p>
          <w:p w:rsidR="007E3CFF" w:rsidRDefault="007E3CFF" w:rsidP="001068D0">
            <w:pPr>
              <w:spacing w:after="0" w:line="240" w:lineRule="auto"/>
              <w:ind w:left="-30"/>
              <w:jc w:val="both"/>
              <w:rPr>
                <w:b/>
                <w:szCs w:val="24"/>
              </w:rPr>
            </w:pPr>
          </w:p>
          <w:p w:rsidR="007E3CFF" w:rsidRDefault="007E3CFF" w:rsidP="001068D0">
            <w:pPr>
              <w:spacing w:after="0" w:line="240" w:lineRule="auto"/>
              <w:ind w:left="-30"/>
              <w:jc w:val="both"/>
              <w:rPr>
                <w:b/>
                <w:szCs w:val="24"/>
              </w:rPr>
            </w:pPr>
          </w:p>
          <w:p w:rsidR="001068D0" w:rsidRDefault="001068D0" w:rsidP="001068D0">
            <w:pPr>
              <w:spacing w:after="0" w:line="240" w:lineRule="auto"/>
              <w:ind w:left="-30"/>
              <w:jc w:val="both"/>
              <w:rPr>
                <w:b/>
                <w:szCs w:val="24"/>
              </w:rPr>
            </w:pPr>
          </w:p>
          <w:p w:rsidR="001068D0" w:rsidRDefault="001068D0" w:rsidP="001068D0">
            <w:pPr>
              <w:spacing w:after="0" w:line="240" w:lineRule="auto"/>
              <w:ind w:left="-30"/>
              <w:jc w:val="both"/>
              <w:rPr>
                <w:b/>
                <w:szCs w:val="24"/>
              </w:rPr>
            </w:pPr>
          </w:p>
        </w:tc>
        <w:tc>
          <w:tcPr>
            <w:tcW w:w="5733" w:type="dxa"/>
          </w:tcPr>
          <w:tbl>
            <w:tblPr>
              <w:tblpPr w:leftFromText="180" w:rightFromText="180" w:tblpX="558" w:tblpY="568"/>
              <w:tblOverlap w:val="never"/>
              <w:tblW w:w="50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09"/>
              <w:gridCol w:w="4389"/>
            </w:tblGrid>
            <w:tr w:rsidR="00070821" w:rsidRPr="00335AE0" w:rsidTr="00F223C5">
              <w:trPr>
                <w:trHeight w:val="254"/>
              </w:trPr>
              <w:tc>
                <w:tcPr>
                  <w:tcW w:w="709" w:type="dxa"/>
                </w:tcPr>
                <w:p w:rsidR="00070821" w:rsidRPr="00F223C5" w:rsidRDefault="00070821" w:rsidP="00C563F8">
                  <w:pPr>
                    <w:spacing w:after="0" w:line="240" w:lineRule="auto"/>
                    <w:rPr>
                      <w:b/>
                      <w:szCs w:val="22"/>
                    </w:rPr>
                  </w:pPr>
                  <w:r w:rsidRPr="00F223C5">
                    <w:rPr>
                      <w:b/>
                      <w:sz w:val="22"/>
                      <w:szCs w:val="22"/>
                    </w:rPr>
                    <w:t>Шаг</w:t>
                  </w:r>
                </w:p>
              </w:tc>
              <w:tc>
                <w:tcPr>
                  <w:tcW w:w="4389" w:type="dxa"/>
                </w:tcPr>
                <w:p w:rsidR="00070821" w:rsidRPr="00F223C5" w:rsidRDefault="00070821" w:rsidP="00C563F8">
                  <w:pPr>
                    <w:spacing w:after="0" w:line="240" w:lineRule="auto"/>
                    <w:rPr>
                      <w:b/>
                      <w:szCs w:val="22"/>
                    </w:rPr>
                  </w:pPr>
                  <w:r w:rsidRPr="00F223C5">
                    <w:rPr>
                      <w:b/>
                      <w:sz w:val="22"/>
                      <w:szCs w:val="22"/>
                    </w:rPr>
                    <w:t>Алгоритм</w:t>
                  </w:r>
                </w:p>
              </w:tc>
            </w:tr>
            <w:tr w:rsidR="00070821" w:rsidRPr="00335AE0" w:rsidTr="00F223C5">
              <w:trPr>
                <w:trHeight w:val="254"/>
              </w:trPr>
              <w:tc>
                <w:tcPr>
                  <w:tcW w:w="709" w:type="dxa"/>
                </w:tcPr>
                <w:p w:rsidR="00070821" w:rsidRPr="00F223C5" w:rsidRDefault="00070821" w:rsidP="00C563F8">
                  <w:pPr>
                    <w:spacing w:after="0" w:line="240" w:lineRule="auto"/>
                    <w:rPr>
                      <w:szCs w:val="22"/>
                    </w:rPr>
                  </w:pPr>
                  <w:r w:rsidRPr="00F223C5">
                    <w:rPr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4389" w:type="dxa"/>
                </w:tcPr>
                <w:p w:rsidR="00070821" w:rsidRPr="00F223C5" w:rsidRDefault="00070821" w:rsidP="00C563F8">
                  <w:pPr>
                    <w:spacing w:after="0" w:line="240" w:lineRule="auto"/>
                    <w:rPr>
                      <w:szCs w:val="22"/>
                    </w:rPr>
                  </w:pPr>
                  <w:r w:rsidRPr="00F223C5">
                    <w:rPr>
                      <w:sz w:val="22"/>
                      <w:szCs w:val="22"/>
                    </w:rPr>
                    <w:t>Произнести слово.</w:t>
                  </w:r>
                </w:p>
              </w:tc>
            </w:tr>
            <w:tr w:rsidR="00070821" w:rsidRPr="00335AE0" w:rsidTr="00F223C5">
              <w:trPr>
                <w:trHeight w:val="254"/>
              </w:trPr>
              <w:tc>
                <w:tcPr>
                  <w:tcW w:w="709" w:type="dxa"/>
                </w:tcPr>
                <w:p w:rsidR="00070821" w:rsidRPr="00F223C5" w:rsidRDefault="00070821" w:rsidP="00C563F8">
                  <w:pPr>
                    <w:spacing w:after="0" w:line="240" w:lineRule="auto"/>
                    <w:rPr>
                      <w:szCs w:val="22"/>
                    </w:rPr>
                  </w:pPr>
                  <w:r w:rsidRPr="00F223C5">
                    <w:rPr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4389" w:type="dxa"/>
                </w:tcPr>
                <w:p w:rsidR="00070821" w:rsidRPr="00F223C5" w:rsidRDefault="00070821" w:rsidP="00C563F8">
                  <w:pPr>
                    <w:spacing w:after="0" w:line="240" w:lineRule="auto"/>
                    <w:rPr>
                      <w:szCs w:val="22"/>
                    </w:rPr>
                  </w:pPr>
                  <w:r w:rsidRPr="00F223C5">
                    <w:rPr>
                      <w:sz w:val="22"/>
                      <w:szCs w:val="22"/>
                    </w:rPr>
                    <w:t>Определить, в какой части слова находится парный согласный звук.</w:t>
                  </w:r>
                </w:p>
              </w:tc>
            </w:tr>
            <w:tr w:rsidR="00070821" w:rsidRPr="00335AE0" w:rsidTr="00F223C5">
              <w:trPr>
                <w:trHeight w:val="1472"/>
              </w:trPr>
              <w:tc>
                <w:tcPr>
                  <w:tcW w:w="709" w:type="dxa"/>
                </w:tcPr>
                <w:p w:rsidR="00070821" w:rsidRPr="00F223C5" w:rsidRDefault="00070821" w:rsidP="00C563F8">
                  <w:pPr>
                    <w:spacing w:after="0" w:line="240" w:lineRule="auto"/>
                    <w:rPr>
                      <w:szCs w:val="22"/>
                    </w:rPr>
                  </w:pPr>
                  <w:r w:rsidRPr="00F223C5">
                    <w:rPr>
                      <w:sz w:val="22"/>
                      <w:szCs w:val="22"/>
                    </w:rPr>
                    <w:t>3.</w:t>
                  </w:r>
                </w:p>
              </w:tc>
              <w:tc>
                <w:tcPr>
                  <w:tcW w:w="4389" w:type="dxa"/>
                </w:tcPr>
                <w:p w:rsidR="00070821" w:rsidRPr="00F223C5" w:rsidRDefault="00070821" w:rsidP="00C563F8">
                  <w:pPr>
                    <w:pStyle w:val="a8"/>
                    <w:spacing w:before="0" w:beforeAutospacing="0" w:after="0" w:afterAutospacing="0"/>
                    <w:rPr>
                      <w:rFonts w:ascii="Arial" w:hAnsi="Arial" w:cs="Arial"/>
                      <w:szCs w:val="22"/>
                    </w:rPr>
                  </w:pPr>
                  <w:r w:rsidRPr="00F223C5">
                    <w:rPr>
                      <w:color w:val="000000" w:themeColor="text1"/>
                      <w:kern w:val="24"/>
                      <w:sz w:val="22"/>
                      <w:szCs w:val="22"/>
                    </w:rPr>
                    <w:t xml:space="preserve">Если парный согласный звук находится </w:t>
                  </w:r>
                  <w:r w:rsidRPr="00F223C5">
                    <w:rPr>
                      <w:b/>
                      <w:bCs/>
                      <w:i/>
                      <w:iCs/>
                      <w:color w:val="7030A0"/>
                      <w:kern w:val="24"/>
                      <w:sz w:val="22"/>
                      <w:szCs w:val="22"/>
                      <w:u w:val="single"/>
                    </w:rPr>
                    <w:t>в конце слова</w:t>
                  </w:r>
                  <w:r w:rsidRPr="00F223C5">
                    <w:rPr>
                      <w:color w:val="000000" w:themeColor="text1"/>
                      <w:kern w:val="24"/>
                      <w:sz w:val="22"/>
                      <w:szCs w:val="22"/>
                    </w:rPr>
                    <w:t xml:space="preserve">, надо подобрать такие родственные слова, в которых после проверяемого согласного стоит </w:t>
                  </w:r>
                  <w:r w:rsidRPr="00F223C5">
                    <w:rPr>
                      <w:color w:val="FF0000"/>
                      <w:kern w:val="24"/>
                      <w:sz w:val="22"/>
                      <w:szCs w:val="22"/>
                    </w:rPr>
                    <w:t xml:space="preserve">гласный     </w:t>
                  </w:r>
                </w:p>
                <w:p w:rsidR="0006358C" w:rsidRDefault="0006358C" w:rsidP="00C563F8">
                  <w:pPr>
                    <w:pStyle w:val="a8"/>
                    <w:spacing w:before="0" w:beforeAutospacing="0" w:after="0" w:afterAutospacing="0"/>
                    <w:rPr>
                      <w:color w:val="000000" w:themeColor="text1"/>
                      <w:kern w:val="24"/>
                      <w:szCs w:val="22"/>
                    </w:rPr>
                  </w:pPr>
                  <w:r>
                    <w:rPr>
                      <w:color w:val="FF0000"/>
                      <w:kern w:val="24"/>
                      <w:sz w:val="22"/>
                      <w:szCs w:val="22"/>
                    </w:rPr>
                    <w:t xml:space="preserve"> </w:t>
                  </w:r>
                  <w:r w:rsidR="00070821" w:rsidRPr="00F223C5">
                    <w:rPr>
                      <w:color w:val="000000" w:themeColor="text1"/>
                      <w:kern w:val="24"/>
                      <w:sz w:val="22"/>
                      <w:szCs w:val="22"/>
                    </w:rPr>
                    <w:t>Круг – кру</w:t>
                  </w:r>
                  <w:r w:rsidR="00070821" w:rsidRPr="00F223C5">
                    <w:rPr>
                      <w:color w:val="000000" w:themeColor="text1"/>
                      <w:kern w:val="24"/>
                      <w:sz w:val="22"/>
                      <w:szCs w:val="22"/>
                      <w:u w:val="single"/>
                    </w:rPr>
                    <w:t>г</w:t>
                  </w:r>
                  <w:r w:rsidR="00070821" w:rsidRPr="00F223C5">
                    <w:rPr>
                      <w:color w:val="FF0000"/>
                      <w:kern w:val="24"/>
                      <w:sz w:val="22"/>
                      <w:szCs w:val="22"/>
                      <w:u w:val="single"/>
                    </w:rPr>
                    <w:t>и</w:t>
                  </w:r>
                  <w:r w:rsidR="00070821" w:rsidRPr="00F223C5">
                    <w:rPr>
                      <w:color w:val="000000" w:themeColor="text1"/>
                      <w:kern w:val="24"/>
                      <w:sz w:val="22"/>
                      <w:szCs w:val="22"/>
                    </w:rPr>
                    <w:t>, морж – мор</w:t>
                  </w:r>
                  <w:r w:rsidR="00070821" w:rsidRPr="00F223C5">
                    <w:rPr>
                      <w:color w:val="000000" w:themeColor="text1"/>
                      <w:kern w:val="24"/>
                      <w:sz w:val="22"/>
                      <w:szCs w:val="22"/>
                      <w:u w:val="single"/>
                    </w:rPr>
                    <w:t>ж</w:t>
                  </w:r>
                  <w:r w:rsidR="00070821" w:rsidRPr="00F223C5">
                    <w:rPr>
                      <w:color w:val="FF0000"/>
                      <w:kern w:val="24"/>
                      <w:sz w:val="22"/>
                      <w:szCs w:val="22"/>
                      <w:u w:val="single"/>
                    </w:rPr>
                    <w:t>и</w:t>
                  </w:r>
                  <w:r w:rsidR="00070821" w:rsidRPr="00F223C5">
                    <w:rPr>
                      <w:color w:val="000000" w:themeColor="text1"/>
                      <w:kern w:val="24"/>
                      <w:sz w:val="22"/>
                      <w:szCs w:val="22"/>
                    </w:rPr>
                    <w:t xml:space="preserve">, </w:t>
                  </w:r>
                </w:p>
                <w:p w:rsidR="00070821" w:rsidRPr="00F223C5" w:rsidRDefault="00070821" w:rsidP="00C563F8">
                  <w:pPr>
                    <w:pStyle w:val="a8"/>
                    <w:spacing w:before="0" w:beforeAutospacing="0" w:after="0" w:afterAutospacing="0"/>
                    <w:rPr>
                      <w:rFonts w:ascii="Arial" w:hAnsi="Arial" w:cs="Arial"/>
                      <w:szCs w:val="22"/>
                    </w:rPr>
                  </w:pPr>
                  <w:r w:rsidRPr="00F223C5">
                    <w:rPr>
                      <w:color w:val="000000" w:themeColor="text1"/>
                      <w:kern w:val="24"/>
                      <w:sz w:val="22"/>
                      <w:szCs w:val="22"/>
                    </w:rPr>
                    <w:t>жираф – жира</w:t>
                  </w:r>
                  <w:r w:rsidRPr="00F223C5">
                    <w:rPr>
                      <w:color w:val="000000" w:themeColor="text1"/>
                      <w:kern w:val="24"/>
                      <w:sz w:val="22"/>
                      <w:szCs w:val="22"/>
                      <w:u w:val="single"/>
                    </w:rPr>
                    <w:t>ф</w:t>
                  </w:r>
                  <w:r w:rsidRPr="00F223C5">
                    <w:rPr>
                      <w:color w:val="FF0000"/>
                      <w:kern w:val="24"/>
                      <w:sz w:val="22"/>
                      <w:szCs w:val="22"/>
                      <w:u w:val="single"/>
                    </w:rPr>
                    <w:t>ы</w:t>
                  </w:r>
                  <w:r w:rsidRPr="00F223C5">
                    <w:rPr>
                      <w:color w:val="000000" w:themeColor="text1"/>
                      <w:kern w:val="24"/>
                      <w:sz w:val="22"/>
                      <w:szCs w:val="22"/>
                    </w:rPr>
                    <w:t>.</w:t>
                  </w:r>
                </w:p>
                <w:p w:rsidR="00070821" w:rsidRPr="00F223C5" w:rsidRDefault="00070821" w:rsidP="00C563F8">
                  <w:pPr>
                    <w:pStyle w:val="a8"/>
                    <w:spacing w:before="0" w:beforeAutospacing="0" w:after="0" w:afterAutospacing="0"/>
                    <w:rPr>
                      <w:rFonts w:ascii="Arial" w:hAnsi="Arial" w:cs="Arial"/>
                      <w:szCs w:val="22"/>
                    </w:rPr>
                  </w:pPr>
                  <w:r w:rsidRPr="00F223C5">
                    <w:rPr>
                      <w:color w:val="FF0000"/>
                      <w:kern w:val="24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                                       </w:t>
                  </w:r>
                </w:p>
              </w:tc>
            </w:tr>
            <w:tr w:rsidR="00070821" w:rsidRPr="00335AE0" w:rsidTr="00F223C5">
              <w:trPr>
                <w:trHeight w:val="1363"/>
              </w:trPr>
              <w:tc>
                <w:tcPr>
                  <w:tcW w:w="709" w:type="dxa"/>
                </w:tcPr>
                <w:p w:rsidR="00070821" w:rsidRPr="00F223C5" w:rsidRDefault="00070821" w:rsidP="00C563F8">
                  <w:pPr>
                    <w:spacing w:after="0" w:line="240" w:lineRule="auto"/>
                    <w:rPr>
                      <w:szCs w:val="22"/>
                    </w:rPr>
                  </w:pPr>
                  <w:r w:rsidRPr="00F223C5">
                    <w:rPr>
                      <w:sz w:val="22"/>
                      <w:szCs w:val="22"/>
                    </w:rPr>
                    <w:t>4.</w:t>
                  </w:r>
                </w:p>
              </w:tc>
              <w:tc>
                <w:tcPr>
                  <w:tcW w:w="4389" w:type="dxa"/>
                </w:tcPr>
                <w:p w:rsidR="00070821" w:rsidRPr="00F223C5" w:rsidRDefault="00070821" w:rsidP="00C563F8">
                  <w:pPr>
                    <w:pStyle w:val="a8"/>
                    <w:spacing w:before="0" w:beforeAutospacing="0" w:after="0" w:afterAutospacing="0"/>
                    <w:rPr>
                      <w:rFonts w:ascii="Arial" w:hAnsi="Arial" w:cs="Arial"/>
                      <w:szCs w:val="22"/>
                    </w:rPr>
                  </w:pPr>
                  <w:r w:rsidRPr="00F223C5">
                    <w:rPr>
                      <w:color w:val="000000" w:themeColor="text1"/>
                      <w:kern w:val="24"/>
                      <w:sz w:val="22"/>
                      <w:szCs w:val="22"/>
                    </w:rPr>
                    <w:t xml:space="preserve">Если парный согласный звук находится </w:t>
                  </w:r>
                  <w:r w:rsidRPr="00F223C5">
                    <w:rPr>
                      <w:b/>
                      <w:bCs/>
                      <w:i/>
                      <w:iCs/>
                      <w:color w:val="0070C0"/>
                      <w:kern w:val="24"/>
                      <w:sz w:val="22"/>
                      <w:szCs w:val="22"/>
                      <w:u w:val="single"/>
                    </w:rPr>
                    <w:t>в середине слова</w:t>
                  </w:r>
                  <w:r w:rsidRPr="00F223C5">
                    <w:rPr>
                      <w:color w:val="000000" w:themeColor="text1"/>
                      <w:kern w:val="24"/>
                      <w:sz w:val="22"/>
                      <w:szCs w:val="22"/>
                    </w:rPr>
                    <w:t>, надо подобрать такие родственные слова, в которых после проверяемого согласного стоит</w:t>
                  </w:r>
                  <w:r w:rsidRPr="00F223C5">
                    <w:rPr>
                      <w:color w:val="FF0000"/>
                      <w:kern w:val="24"/>
                      <w:sz w:val="22"/>
                      <w:szCs w:val="22"/>
                    </w:rPr>
                    <w:t xml:space="preserve"> гласный</w:t>
                  </w:r>
                  <w:r w:rsidRPr="00F223C5">
                    <w:rPr>
                      <w:color w:val="7030A0"/>
                      <w:kern w:val="24"/>
                      <w:sz w:val="22"/>
                      <w:szCs w:val="22"/>
                    </w:rPr>
                    <w:t xml:space="preserve"> </w:t>
                  </w:r>
                  <w:r w:rsidRPr="00F223C5">
                    <w:rPr>
                      <w:color w:val="000000" w:themeColor="text1"/>
                      <w:kern w:val="24"/>
                      <w:sz w:val="22"/>
                      <w:szCs w:val="22"/>
                    </w:rPr>
                    <w:t xml:space="preserve">    или</w:t>
                  </w:r>
                  <w:r w:rsidRPr="00F223C5">
                    <w:rPr>
                      <w:color w:val="FF0000"/>
                      <w:kern w:val="24"/>
                      <w:sz w:val="22"/>
                      <w:szCs w:val="22"/>
                    </w:rPr>
                    <w:t xml:space="preserve">     </w:t>
                  </w:r>
                  <w:r w:rsidRPr="00F223C5">
                    <w:rPr>
                      <w:b/>
                      <w:bCs/>
                      <w:color w:val="548DD4" w:themeColor="text2" w:themeTint="99"/>
                      <w:kern w:val="24"/>
                      <w:sz w:val="22"/>
                      <w:szCs w:val="22"/>
                    </w:rPr>
                    <w:t xml:space="preserve">буква Н.     </w:t>
                  </w:r>
                </w:p>
                <w:p w:rsidR="00070821" w:rsidRPr="00F223C5" w:rsidRDefault="0006358C" w:rsidP="00C563F8">
                  <w:pPr>
                    <w:pStyle w:val="a8"/>
                    <w:spacing w:before="0" w:beforeAutospacing="0" w:after="0" w:afterAutospacing="0"/>
                    <w:rPr>
                      <w:rFonts w:ascii="Arial" w:hAnsi="Arial" w:cs="Arial"/>
                      <w:szCs w:val="22"/>
                    </w:rPr>
                  </w:pPr>
                  <w:r>
                    <w:rPr>
                      <w:color w:val="000000" w:themeColor="text1"/>
                      <w:kern w:val="24"/>
                      <w:sz w:val="22"/>
                      <w:szCs w:val="22"/>
                    </w:rPr>
                    <w:t xml:space="preserve">  </w:t>
                  </w:r>
                  <w:r w:rsidR="00070821" w:rsidRPr="00F223C5">
                    <w:rPr>
                      <w:color w:val="000000" w:themeColor="text1"/>
                      <w:kern w:val="24"/>
                      <w:sz w:val="22"/>
                      <w:szCs w:val="22"/>
                    </w:rPr>
                    <w:t>Доро</w:t>
                  </w:r>
                  <w:r w:rsidR="00070821" w:rsidRPr="00F223C5">
                    <w:rPr>
                      <w:color w:val="000000" w:themeColor="text1"/>
                      <w:kern w:val="24"/>
                      <w:sz w:val="22"/>
                      <w:szCs w:val="22"/>
                      <w:u w:val="single"/>
                    </w:rPr>
                    <w:t>ж</w:t>
                  </w:r>
                  <w:r w:rsidR="00070821" w:rsidRPr="00F223C5">
                    <w:rPr>
                      <w:color w:val="000000" w:themeColor="text1"/>
                      <w:kern w:val="24"/>
                      <w:sz w:val="22"/>
                      <w:szCs w:val="22"/>
                    </w:rPr>
                    <w:t>ка –– доро</w:t>
                  </w:r>
                  <w:r w:rsidR="00070821" w:rsidRPr="00F223C5">
                    <w:rPr>
                      <w:color w:val="000000" w:themeColor="text1"/>
                      <w:kern w:val="24"/>
                      <w:sz w:val="22"/>
                      <w:szCs w:val="22"/>
                      <w:u w:val="single"/>
                    </w:rPr>
                    <w:t>ж</w:t>
                  </w:r>
                  <w:r w:rsidR="00070821" w:rsidRPr="00F223C5">
                    <w:rPr>
                      <w:color w:val="FF0000"/>
                      <w:kern w:val="24"/>
                      <w:sz w:val="22"/>
                      <w:szCs w:val="22"/>
                      <w:u w:val="single"/>
                    </w:rPr>
                    <w:t>е</w:t>
                  </w:r>
                  <w:r w:rsidR="00070821" w:rsidRPr="00F223C5">
                    <w:rPr>
                      <w:color w:val="000000" w:themeColor="text1"/>
                      <w:kern w:val="24"/>
                      <w:sz w:val="22"/>
                      <w:szCs w:val="22"/>
                    </w:rPr>
                    <w:t xml:space="preserve">нька, </w:t>
                  </w:r>
                  <w:proofErr w:type="gramStart"/>
                  <w:r w:rsidR="00070821" w:rsidRPr="00F223C5">
                    <w:rPr>
                      <w:color w:val="000000" w:themeColor="text1"/>
                      <w:kern w:val="24"/>
                      <w:sz w:val="22"/>
                      <w:szCs w:val="22"/>
                    </w:rPr>
                    <w:t>доро</w:t>
                  </w:r>
                  <w:r w:rsidR="00070821" w:rsidRPr="00F223C5">
                    <w:rPr>
                      <w:color w:val="000000" w:themeColor="text1"/>
                      <w:kern w:val="24"/>
                      <w:sz w:val="22"/>
                      <w:szCs w:val="22"/>
                      <w:u w:val="single"/>
                    </w:rPr>
                    <w:t>ж</w:t>
                  </w:r>
                  <w:r w:rsidR="00070821" w:rsidRPr="00F223C5">
                    <w:rPr>
                      <w:b/>
                      <w:bCs/>
                      <w:color w:val="548DD4" w:themeColor="text2" w:themeTint="99"/>
                      <w:kern w:val="24"/>
                      <w:sz w:val="22"/>
                      <w:szCs w:val="22"/>
                      <w:u w:val="single"/>
                    </w:rPr>
                    <w:t>н</w:t>
                  </w:r>
                  <w:r w:rsidR="00070821" w:rsidRPr="00F223C5">
                    <w:rPr>
                      <w:color w:val="000000" w:themeColor="text1"/>
                      <w:kern w:val="24"/>
                      <w:sz w:val="22"/>
                      <w:szCs w:val="22"/>
                    </w:rPr>
                    <w:t>ый</w:t>
                  </w:r>
                  <w:proofErr w:type="gramEnd"/>
                  <w:r w:rsidR="00070821" w:rsidRPr="00F223C5">
                    <w:rPr>
                      <w:color w:val="000000" w:themeColor="text1"/>
                      <w:kern w:val="24"/>
                      <w:sz w:val="22"/>
                      <w:szCs w:val="22"/>
                    </w:rPr>
                    <w:t xml:space="preserve">.             </w:t>
                  </w:r>
                </w:p>
                <w:p w:rsidR="00070821" w:rsidRPr="00F223C5" w:rsidRDefault="00070821" w:rsidP="00C563F8">
                  <w:pPr>
                    <w:pStyle w:val="a8"/>
                    <w:spacing w:before="0" w:beforeAutospacing="0" w:after="0" w:afterAutospacing="0"/>
                    <w:rPr>
                      <w:rFonts w:ascii="Arial" w:hAnsi="Arial" w:cs="Arial"/>
                      <w:szCs w:val="22"/>
                    </w:rPr>
                  </w:pPr>
                  <w:r w:rsidRPr="00F223C5">
                    <w:rPr>
                      <w:color w:val="FF0000"/>
                      <w:kern w:val="24"/>
                      <w:sz w:val="22"/>
                      <w:szCs w:val="22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  <w:tr w:rsidR="00070821" w:rsidRPr="00335AE0" w:rsidTr="00F223C5">
              <w:trPr>
                <w:trHeight w:val="254"/>
              </w:trPr>
              <w:tc>
                <w:tcPr>
                  <w:tcW w:w="709" w:type="dxa"/>
                </w:tcPr>
                <w:p w:rsidR="00070821" w:rsidRPr="00F223C5" w:rsidRDefault="00070821" w:rsidP="00C563F8">
                  <w:pPr>
                    <w:spacing w:after="0" w:line="240" w:lineRule="auto"/>
                    <w:rPr>
                      <w:szCs w:val="22"/>
                    </w:rPr>
                  </w:pPr>
                  <w:r w:rsidRPr="00F223C5">
                    <w:rPr>
                      <w:sz w:val="22"/>
                      <w:szCs w:val="22"/>
                    </w:rPr>
                    <w:t>5.</w:t>
                  </w:r>
                </w:p>
              </w:tc>
              <w:tc>
                <w:tcPr>
                  <w:tcW w:w="4389" w:type="dxa"/>
                </w:tcPr>
                <w:p w:rsidR="00070821" w:rsidRPr="00F223C5" w:rsidRDefault="00070821" w:rsidP="00C563F8">
                  <w:pPr>
                    <w:spacing w:after="0" w:line="240" w:lineRule="auto"/>
                    <w:rPr>
                      <w:szCs w:val="22"/>
                    </w:rPr>
                  </w:pPr>
                  <w:r w:rsidRPr="00F223C5">
                    <w:rPr>
                      <w:sz w:val="22"/>
                      <w:szCs w:val="22"/>
                    </w:rPr>
                    <w:t>Написать букву правильно.</w:t>
                  </w:r>
                </w:p>
              </w:tc>
            </w:tr>
            <w:tr w:rsidR="00070821" w:rsidRPr="00335AE0" w:rsidTr="00F223C5">
              <w:trPr>
                <w:trHeight w:val="254"/>
              </w:trPr>
              <w:tc>
                <w:tcPr>
                  <w:tcW w:w="709" w:type="dxa"/>
                </w:tcPr>
                <w:p w:rsidR="00070821" w:rsidRPr="00F223C5" w:rsidRDefault="00070821" w:rsidP="00C563F8">
                  <w:pPr>
                    <w:spacing w:after="0" w:line="240" w:lineRule="auto"/>
                    <w:rPr>
                      <w:szCs w:val="22"/>
                    </w:rPr>
                  </w:pPr>
                  <w:r w:rsidRPr="00F223C5">
                    <w:rPr>
                      <w:sz w:val="22"/>
                      <w:szCs w:val="22"/>
                    </w:rPr>
                    <w:t>6.</w:t>
                  </w:r>
                </w:p>
              </w:tc>
              <w:tc>
                <w:tcPr>
                  <w:tcW w:w="4389" w:type="dxa"/>
                </w:tcPr>
                <w:p w:rsidR="00070821" w:rsidRPr="00F223C5" w:rsidRDefault="00070821" w:rsidP="00C563F8">
                  <w:pPr>
                    <w:spacing w:after="0" w:line="240" w:lineRule="auto"/>
                    <w:rPr>
                      <w:szCs w:val="22"/>
                    </w:rPr>
                  </w:pPr>
                  <w:r w:rsidRPr="00F223C5">
                    <w:rPr>
                      <w:sz w:val="22"/>
                      <w:szCs w:val="22"/>
                    </w:rPr>
                    <w:t>Подчеркнуть букву, которую проверял.</w:t>
                  </w:r>
                </w:p>
              </w:tc>
            </w:tr>
          </w:tbl>
          <w:p w:rsidR="001068D0" w:rsidRDefault="001068D0" w:rsidP="001068D0">
            <w:pPr>
              <w:spacing w:after="0" w:line="240" w:lineRule="auto"/>
              <w:jc w:val="both"/>
              <w:rPr>
                <w:b/>
                <w:szCs w:val="24"/>
              </w:rPr>
            </w:pPr>
          </w:p>
          <w:p w:rsidR="00F223C5" w:rsidRDefault="00F223C5" w:rsidP="001068D0">
            <w:pPr>
              <w:spacing w:after="0" w:line="240" w:lineRule="auto"/>
              <w:jc w:val="both"/>
              <w:rPr>
                <w:b/>
                <w:szCs w:val="24"/>
              </w:rPr>
            </w:pPr>
          </w:p>
          <w:p w:rsidR="00F223C5" w:rsidRDefault="00F223C5" w:rsidP="001068D0">
            <w:pPr>
              <w:spacing w:after="0" w:line="240" w:lineRule="auto"/>
              <w:jc w:val="both"/>
              <w:rPr>
                <w:b/>
                <w:szCs w:val="24"/>
              </w:rPr>
            </w:pPr>
          </w:p>
        </w:tc>
      </w:tr>
    </w:tbl>
    <w:p w:rsidR="009832D7" w:rsidRDefault="009832D7" w:rsidP="009832D7">
      <w:pPr>
        <w:pStyle w:val="a3"/>
        <w:spacing w:after="0" w:line="240" w:lineRule="auto"/>
        <w:ind w:left="426"/>
        <w:jc w:val="both"/>
        <w:rPr>
          <w:b/>
          <w:szCs w:val="24"/>
        </w:rPr>
      </w:pPr>
    </w:p>
    <w:p w:rsidR="00664FF2" w:rsidRDefault="00664FF2" w:rsidP="003F34B3">
      <w:pPr>
        <w:pStyle w:val="a3"/>
        <w:numPr>
          <w:ilvl w:val="0"/>
          <w:numId w:val="9"/>
        </w:numPr>
        <w:spacing w:after="0" w:line="240" w:lineRule="auto"/>
        <w:ind w:left="426"/>
        <w:jc w:val="both"/>
        <w:rPr>
          <w:b/>
          <w:szCs w:val="24"/>
        </w:rPr>
      </w:pPr>
      <w:r w:rsidRPr="005A2DAA">
        <w:rPr>
          <w:b/>
          <w:szCs w:val="24"/>
        </w:rPr>
        <w:t xml:space="preserve">Включение </w:t>
      </w:r>
      <w:r w:rsidR="00BB4340">
        <w:rPr>
          <w:b/>
          <w:szCs w:val="24"/>
        </w:rPr>
        <w:t xml:space="preserve">нового знания </w:t>
      </w:r>
      <w:r w:rsidRPr="005A2DAA">
        <w:rPr>
          <w:b/>
          <w:szCs w:val="24"/>
        </w:rPr>
        <w:t>в систему знаний</w:t>
      </w:r>
      <w:r w:rsidR="001E4466">
        <w:rPr>
          <w:b/>
          <w:szCs w:val="24"/>
        </w:rPr>
        <w:t xml:space="preserve"> и повторение</w:t>
      </w:r>
    </w:p>
    <w:p w:rsidR="00D272DE" w:rsidRDefault="00D272DE" w:rsidP="00F223C5">
      <w:pPr>
        <w:spacing w:before="120" w:after="0" w:line="240" w:lineRule="auto"/>
        <w:jc w:val="both"/>
        <w:rPr>
          <w:rFonts w:eastAsia="Calibri"/>
          <w:bCs/>
          <w:spacing w:val="1"/>
        </w:rPr>
      </w:pPr>
      <w:r w:rsidRPr="00D272DE">
        <w:rPr>
          <w:rFonts w:eastAsia="Calibri"/>
          <w:bCs/>
          <w:spacing w:val="1"/>
        </w:rPr>
        <w:t xml:space="preserve">- </w:t>
      </w:r>
      <w:r w:rsidR="00D80D75">
        <w:rPr>
          <w:rFonts w:eastAsia="Calibri"/>
          <w:bCs/>
          <w:spacing w:val="1"/>
        </w:rPr>
        <w:t>Учитель раздает карточки с текстом каждому ученику.</w:t>
      </w:r>
    </w:p>
    <w:p w:rsidR="00D80D75" w:rsidRPr="008D3B9B" w:rsidRDefault="00D80D75" w:rsidP="003B15EF">
      <w:pPr>
        <w:spacing w:before="120" w:after="0" w:line="240" w:lineRule="auto"/>
        <w:jc w:val="both"/>
        <w:rPr>
          <w:rFonts w:eastAsia="Calibri"/>
          <w:bCs/>
          <w:i/>
          <w:spacing w:val="1"/>
        </w:rPr>
      </w:pPr>
      <w:r>
        <w:rPr>
          <w:rFonts w:eastAsia="Calibri"/>
          <w:bCs/>
          <w:spacing w:val="1"/>
        </w:rPr>
        <w:tab/>
      </w:r>
      <w:r w:rsidRPr="008D3B9B">
        <w:rPr>
          <w:rFonts w:eastAsia="Calibri"/>
          <w:bCs/>
          <w:i/>
          <w:spacing w:val="1"/>
        </w:rPr>
        <w:t xml:space="preserve">Около нашей деревни есть пру… От дома к нему ведет </w:t>
      </w:r>
      <w:proofErr w:type="spellStart"/>
      <w:r w:rsidRPr="008D3B9B">
        <w:rPr>
          <w:rFonts w:eastAsia="Calibri"/>
          <w:bCs/>
          <w:i/>
          <w:spacing w:val="1"/>
        </w:rPr>
        <w:t>у</w:t>
      </w:r>
      <w:proofErr w:type="gramStart"/>
      <w:r w:rsidRPr="008D3B9B">
        <w:rPr>
          <w:rFonts w:eastAsia="Calibri"/>
          <w:bCs/>
          <w:i/>
          <w:spacing w:val="1"/>
        </w:rPr>
        <w:t>..</w:t>
      </w:r>
      <w:proofErr w:type="gramEnd"/>
      <w:r w:rsidRPr="008D3B9B">
        <w:rPr>
          <w:rFonts w:eastAsia="Calibri"/>
          <w:bCs/>
          <w:i/>
          <w:spacing w:val="1"/>
        </w:rPr>
        <w:t>кая</w:t>
      </w:r>
      <w:proofErr w:type="spellEnd"/>
      <w:r w:rsidRPr="008D3B9B">
        <w:rPr>
          <w:rFonts w:eastAsia="Calibri"/>
          <w:bCs/>
          <w:i/>
          <w:spacing w:val="1"/>
        </w:rPr>
        <w:t xml:space="preserve"> </w:t>
      </w:r>
      <w:proofErr w:type="spellStart"/>
      <w:r w:rsidRPr="008D3B9B">
        <w:rPr>
          <w:rFonts w:eastAsia="Calibri"/>
          <w:bCs/>
          <w:i/>
          <w:spacing w:val="1"/>
        </w:rPr>
        <w:t>доро</w:t>
      </w:r>
      <w:proofErr w:type="spellEnd"/>
      <w:r w:rsidRPr="008D3B9B">
        <w:rPr>
          <w:rFonts w:eastAsia="Calibri"/>
          <w:bCs/>
          <w:i/>
          <w:spacing w:val="1"/>
        </w:rPr>
        <w:t xml:space="preserve">..ка. По берегам пруда растут молодые </w:t>
      </w:r>
      <w:proofErr w:type="spellStart"/>
      <w:r w:rsidRPr="008D3B9B">
        <w:rPr>
          <w:rFonts w:eastAsia="Calibri"/>
          <w:bCs/>
          <w:i/>
          <w:spacing w:val="1"/>
        </w:rPr>
        <w:t>берё</w:t>
      </w:r>
      <w:proofErr w:type="spellEnd"/>
      <w:proofErr w:type="gramStart"/>
      <w:r w:rsidRPr="008D3B9B">
        <w:rPr>
          <w:rFonts w:eastAsia="Calibri"/>
          <w:bCs/>
          <w:i/>
          <w:spacing w:val="1"/>
        </w:rPr>
        <w:t>..</w:t>
      </w:r>
      <w:proofErr w:type="spellStart"/>
      <w:proofErr w:type="gramEnd"/>
      <w:r w:rsidRPr="008D3B9B">
        <w:rPr>
          <w:rFonts w:eastAsia="Calibri"/>
          <w:bCs/>
          <w:i/>
          <w:spacing w:val="1"/>
        </w:rPr>
        <w:t>ки</w:t>
      </w:r>
      <w:proofErr w:type="spellEnd"/>
      <w:r w:rsidRPr="008D3B9B">
        <w:rPr>
          <w:rFonts w:eastAsia="Calibri"/>
          <w:bCs/>
          <w:i/>
          <w:spacing w:val="1"/>
        </w:rPr>
        <w:t xml:space="preserve"> и </w:t>
      </w:r>
      <w:proofErr w:type="spellStart"/>
      <w:r w:rsidRPr="008D3B9B">
        <w:rPr>
          <w:rFonts w:eastAsia="Calibri"/>
          <w:bCs/>
          <w:i/>
          <w:spacing w:val="1"/>
        </w:rPr>
        <w:t>ду</w:t>
      </w:r>
      <w:proofErr w:type="spellEnd"/>
      <w:r w:rsidRPr="008D3B9B">
        <w:rPr>
          <w:rFonts w:eastAsia="Calibri"/>
          <w:bCs/>
          <w:i/>
          <w:spacing w:val="1"/>
        </w:rPr>
        <w:t>..</w:t>
      </w:r>
      <w:proofErr w:type="spellStart"/>
      <w:r w:rsidRPr="008D3B9B">
        <w:rPr>
          <w:rFonts w:eastAsia="Calibri"/>
          <w:bCs/>
          <w:i/>
          <w:spacing w:val="1"/>
        </w:rPr>
        <w:t>ки</w:t>
      </w:r>
      <w:proofErr w:type="spellEnd"/>
      <w:r w:rsidRPr="008D3B9B">
        <w:rPr>
          <w:rFonts w:eastAsia="Calibri"/>
          <w:bCs/>
          <w:i/>
          <w:spacing w:val="1"/>
        </w:rPr>
        <w:t xml:space="preserve">. Вода в пруду чистая, </w:t>
      </w:r>
      <w:proofErr w:type="spellStart"/>
      <w:r w:rsidRPr="008D3B9B">
        <w:rPr>
          <w:rFonts w:eastAsia="Calibri"/>
          <w:bCs/>
          <w:i/>
          <w:spacing w:val="1"/>
        </w:rPr>
        <w:t>гла</w:t>
      </w:r>
      <w:proofErr w:type="spellEnd"/>
      <w:proofErr w:type="gramStart"/>
      <w:r w:rsidRPr="008D3B9B">
        <w:rPr>
          <w:rFonts w:eastAsia="Calibri"/>
          <w:bCs/>
          <w:i/>
          <w:spacing w:val="1"/>
        </w:rPr>
        <w:t>..</w:t>
      </w:r>
      <w:proofErr w:type="gramEnd"/>
      <w:r w:rsidRPr="008D3B9B">
        <w:rPr>
          <w:rFonts w:eastAsia="Calibri"/>
          <w:bCs/>
          <w:i/>
          <w:spacing w:val="1"/>
        </w:rPr>
        <w:t xml:space="preserve">кая. В чистой прозрачной воде мелькают </w:t>
      </w:r>
      <w:proofErr w:type="spellStart"/>
      <w:proofErr w:type="gramStart"/>
      <w:r w:rsidRPr="008D3B9B">
        <w:rPr>
          <w:rFonts w:eastAsia="Calibri"/>
          <w:bCs/>
          <w:i/>
          <w:spacing w:val="1"/>
        </w:rPr>
        <w:t>ры</w:t>
      </w:r>
      <w:proofErr w:type="spellEnd"/>
      <w:r w:rsidRPr="008D3B9B">
        <w:rPr>
          <w:rFonts w:eastAsia="Calibri"/>
          <w:bCs/>
          <w:i/>
          <w:spacing w:val="1"/>
        </w:rPr>
        <w:t>..</w:t>
      </w:r>
      <w:proofErr w:type="spellStart"/>
      <w:r w:rsidRPr="008D3B9B">
        <w:rPr>
          <w:rFonts w:eastAsia="Calibri"/>
          <w:bCs/>
          <w:i/>
          <w:spacing w:val="1"/>
        </w:rPr>
        <w:t>ки</w:t>
      </w:r>
      <w:proofErr w:type="spellEnd"/>
      <w:proofErr w:type="gramEnd"/>
      <w:r w:rsidRPr="008D3B9B">
        <w:rPr>
          <w:rFonts w:eastAsia="Calibri"/>
          <w:bCs/>
          <w:i/>
          <w:spacing w:val="1"/>
        </w:rPr>
        <w:t xml:space="preserve">. Мы часто ходим </w:t>
      </w:r>
      <w:proofErr w:type="gramStart"/>
      <w:r w:rsidRPr="008D3B9B">
        <w:rPr>
          <w:rFonts w:eastAsia="Calibri"/>
          <w:bCs/>
          <w:i/>
          <w:spacing w:val="1"/>
        </w:rPr>
        <w:t>на</w:t>
      </w:r>
      <w:proofErr w:type="gramEnd"/>
      <w:r w:rsidRPr="008D3B9B">
        <w:rPr>
          <w:rFonts w:eastAsia="Calibri"/>
          <w:bCs/>
          <w:i/>
          <w:spacing w:val="1"/>
        </w:rPr>
        <w:t xml:space="preserve"> пру.. и катаемся на </w:t>
      </w:r>
      <w:proofErr w:type="spellStart"/>
      <w:r w:rsidRPr="008D3B9B">
        <w:rPr>
          <w:rFonts w:eastAsia="Calibri"/>
          <w:bCs/>
          <w:i/>
          <w:spacing w:val="1"/>
        </w:rPr>
        <w:t>ло</w:t>
      </w:r>
      <w:proofErr w:type="spellEnd"/>
      <w:r w:rsidRPr="008D3B9B">
        <w:rPr>
          <w:rFonts w:eastAsia="Calibri"/>
          <w:bCs/>
          <w:i/>
          <w:spacing w:val="1"/>
        </w:rPr>
        <w:t>..</w:t>
      </w:r>
      <w:proofErr w:type="spellStart"/>
      <w:r w:rsidRPr="008D3B9B">
        <w:rPr>
          <w:rFonts w:eastAsia="Calibri"/>
          <w:bCs/>
          <w:i/>
          <w:spacing w:val="1"/>
        </w:rPr>
        <w:t>ке</w:t>
      </w:r>
      <w:proofErr w:type="spellEnd"/>
      <w:r w:rsidRPr="008D3B9B">
        <w:rPr>
          <w:rFonts w:eastAsia="Calibri"/>
          <w:bCs/>
          <w:i/>
          <w:spacing w:val="1"/>
        </w:rPr>
        <w:t>.</w:t>
      </w:r>
    </w:p>
    <w:p w:rsidR="008D3B9B" w:rsidRDefault="008D3B9B" w:rsidP="00D80D75">
      <w:pPr>
        <w:spacing w:after="0" w:line="240" w:lineRule="auto"/>
        <w:jc w:val="both"/>
        <w:rPr>
          <w:rFonts w:eastAsia="Calibri"/>
          <w:bCs/>
          <w:spacing w:val="1"/>
        </w:rPr>
      </w:pPr>
    </w:p>
    <w:p w:rsidR="00D80D75" w:rsidRPr="00D272DE" w:rsidRDefault="00D272DE" w:rsidP="00D80D75">
      <w:pPr>
        <w:spacing w:after="0" w:line="240" w:lineRule="auto"/>
        <w:jc w:val="both"/>
        <w:rPr>
          <w:rFonts w:eastAsia="Calibri"/>
          <w:bCs/>
          <w:spacing w:val="1"/>
        </w:rPr>
      </w:pPr>
      <w:bookmarkStart w:id="3" w:name="_GoBack"/>
      <w:bookmarkEnd w:id="3"/>
      <w:r w:rsidRPr="00D272DE">
        <w:rPr>
          <w:rFonts w:eastAsia="Calibri"/>
          <w:bCs/>
          <w:spacing w:val="1"/>
        </w:rPr>
        <w:t>- Прочитайте текст</w:t>
      </w:r>
      <w:r w:rsidR="00D80D75">
        <w:rPr>
          <w:rFonts w:eastAsia="Calibri"/>
          <w:bCs/>
          <w:spacing w:val="1"/>
        </w:rPr>
        <w:t>.</w:t>
      </w:r>
      <w:r w:rsidR="00D80D75" w:rsidRPr="00D80D75">
        <w:rPr>
          <w:rFonts w:eastAsia="Calibri"/>
          <w:bCs/>
          <w:spacing w:val="1"/>
        </w:rPr>
        <w:t xml:space="preserve"> </w:t>
      </w:r>
    </w:p>
    <w:p w:rsidR="00D272DE" w:rsidRDefault="00D272DE" w:rsidP="003F34B3">
      <w:pPr>
        <w:spacing w:after="0" w:line="240" w:lineRule="auto"/>
        <w:jc w:val="both"/>
        <w:rPr>
          <w:szCs w:val="24"/>
        </w:rPr>
      </w:pPr>
      <w:r w:rsidRPr="00D272DE">
        <w:rPr>
          <w:szCs w:val="24"/>
        </w:rPr>
        <w:t>- Что заметили?</w:t>
      </w:r>
      <w:r>
        <w:rPr>
          <w:szCs w:val="24"/>
        </w:rPr>
        <w:t xml:space="preserve"> (слова, с которыми мы </w:t>
      </w:r>
      <w:proofErr w:type="gramStart"/>
      <w:r>
        <w:rPr>
          <w:szCs w:val="24"/>
        </w:rPr>
        <w:t>работали</w:t>
      </w:r>
      <w:proofErr w:type="gramEnd"/>
      <w:r>
        <w:rPr>
          <w:szCs w:val="24"/>
        </w:rPr>
        <w:t xml:space="preserve"> встретились в тексте)</w:t>
      </w:r>
    </w:p>
    <w:p w:rsidR="00D272DE" w:rsidRPr="00D272DE" w:rsidRDefault="00D272DE" w:rsidP="003F34B3">
      <w:pPr>
        <w:spacing w:after="0" w:line="240" w:lineRule="auto"/>
        <w:jc w:val="both"/>
        <w:rPr>
          <w:szCs w:val="24"/>
        </w:rPr>
      </w:pPr>
      <w:r>
        <w:rPr>
          <w:rFonts w:eastAsia="Calibri"/>
          <w:bCs/>
          <w:spacing w:val="1"/>
        </w:rPr>
        <w:t>- Назовите тему текста. О чем текст? (о большом пруде)</w:t>
      </w:r>
    </w:p>
    <w:p w:rsidR="00D272DE" w:rsidRDefault="00D272DE" w:rsidP="003F34B3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>- Что главное хотел сказать автор? Назовите основную мысль текста. (Пруд красивый)</w:t>
      </w:r>
    </w:p>
    <w:p w:rsidR="00817EF7" w:rsidRDefault="00817EF7" w:rsidP="003F34B3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>- Как бы вы озаглавили текст? (Красивый пруд)</w:t>
      </w:r>
    </w:p>
    <w:p w:rsidR="007921E7" w:rsidRDefault="00817EF7" w:rsidP="003F34B3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>-</w:t>
      </w:r>
      <w:r w:rsidR="007921E7">
        <w:rPr>
          <w:rFonts w:eastAsia="Calibri"/>
          <w:bCs/>
          <w:spacing w:val="1"/>
        </w:rPr>
        <w:t xml:space="preserve"> </w:t>
      </w:r>
      <w:r>
        <w:rPr>
          <w:rFonts w:eastAsia="Calibri"/>
          <w:bCs/>
          <w:spacing w:val="1"/>
        </w:rPr>
        <w:t>Выпишите</w:t>
      </w:r>
      <w:r w:rsidR="007921E7">
        <w:rPr>
          <w:rFonts w:eastAsia="Calibri"/>
          <w:bCs/>
          <w:spacing w:val="1"/>
        </w:rPr>
        <w:t xml:space="preserve"> два</w:t>
      </w:r>
      <w:r>
        <w:rPr>
          <w:rFonts w:eastAsia="Calibri"/>
          <w:bCs/>
          <w:spacing w:val="1"/>
        </w:rPr>
        <w:t xml:space="preserve"> предложения</w:t>
      </w:r>
      <w:r w:rsidR="007921E7">
        <w:rPr>
          <w:rFonts w:eastAsia="Calibri"/>
          <w:bCs/>
          <w:spacing w:val="1"/>
        </w:rPr>
        <w:t>, в которых встречаются слова с парным сомнительным согласным в середине слова.</w:t>
      </w:r>
    </w:p>
    <w:p w:rsidR="00D272DE" w:rsidRDefault="007921E7" w:rsidP="003F34B3">
      <w:pPr>
        <w:spacing w:after="0" w:line="240" w:lineRule="auto"/>
        <w:jc w:val="both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 xml:space="preserve">- </w:t>
      </w:r>
      <w:r w:rsidR="00817EF7">
        <w:rPr>
          <w:rFonts w:eastAsia="Calibri"/>
          <w:bCs/>
          <w:spacing w:val="1"/>
        </w:rPr>
        <w:t>Подчеркните все известные орфограммы.</w:t>
      </w:r>
    </w:p>
    <w:p w:rsidR="00BB4340" w:rsidRPr="00BB4340" w:rsidRDefault="00BB4340" w:rsidP="003F34B3">
      <w:pPr>
        <w:spacing w:after="0" w:line="240" w:lineRule="auto"/>
        <w:jc w:val="both"/>
        <w:rPr>
          <w:b/>
          <w:szCs w:val="24"/>
        </w:rPr>
      </w:pPr>
    </w:p>
    <w:p w:rsidR="00664FF2" w:rsidRPr="005A2DAA" w:rsidRDefault="00664FF2" w:rsidP="003F34B3">
      <w:pPr>
        <w:pStyle w:val="a3"/>
        <w:numPr>
          <w:ilvl w:val="0"/>
          <w:numId w:val="9"/>
        </w:numPr>
        <w:spacing w:after="0" w:line="240" w:lineRule="auto"/>
        <w:ind w:left="426"/>
        <w:jc w:val="both"/>
        <w:rPr>
          <w:b/>
          <w:szCs w:val="24"/>
        </w:rPr>
      </w:pPr>
      <w:r w:rsidRPr="005A2DAA">
        <w:rPr>
          <w:b/>
          <w:szCs w:val="24"/>
        </w:rPr>
        <w:t xml:space="preserve">Рефлексия </w:t>
      </w:r>
      <w:r>
        <w:rPr>
          <w:b/>
          <w:szCs w:val="24"/>
        </w:rPr>
        <w:t xml:space="preserve">учебной </w:t>
      </w:r>
      <w:r w:rsidRPr="005A2DAA">
        <w:rPr>
          <w:b/>
          <w:szCs w:val="24"/>
        </w:rPr>
        <w:t>деятельности на уроке</w:t>
      </w:r>
    </w:p>
    <w:p w:rsidR="00CD32A4" w:rsidRDefault="00E44D55" w:rsidP="00E44D55">
      <w:pPr>
        <w:spacing w:after="0" w:line="240" w:lineRule="auto"/>
        <w:rPr>
          <w:rFonts w:eastAsia="Calibri"/>
          <w:bCs/>
          <w:spacing w:val="1"/>
        </w:rPr>
      </w:pPr>
      <w:r w:rsidRPr="00E44D55">
        <w:rPr>
          <w:rFonts w:eastAsia="Calibri"/>
          <w:bCs/>
          <w:spacing w:val="1"/>
        </w:rPr>
        <w:t xml:space="preserve">- Какие цели ставили на урок? </w:t>
      </w:r>
    </w:p>
    <w:p w:rsidR="00E44D55" w:rsidRPr="00E44D55" w:rsidRDefault="00E44D55" w:rsidP="00E44D55">
      <w:pPr>
        <w:spacing w:after="0" w:line="240" w:lineRule="auto"/>
        <w:rPr>
          <w:rFonts w:eastAsia="Calibri"/>
          <w:bCs/>
          <w:spacing w:val="1"/>
        </w:rPr>
      </w:pPr>
      <w:proofErr w:type="gramStart"/>
      <w:r w:rsidRPr="00E44D55">
        <w:rPr>
          <w:rFonts w:eastAsia="Calibri"/>
          <w:bCs/>
          <w:spacing w:val="1"/>
        </w:rPr>
        <w:t>(1.</w:t>
      </w:r>
      <w:proofErr w:type="gramEnd"/>
      <w:r w:rsidRPr="00E44D55">
        <w:rPr>
          <w:rFonts w:eastAsia="Calibri"/>
          <w:bCs/>
          <w:spacing w:val="1"/>
        </w:rPr>
        <w:t xml:space="preserve"> Узнать способ проверки парных сомнительных согласных по глухости – звонкости в середине слова</w:t>
      </w:r>
      <w:r>
        <w:rPr>
          <w:rFonts w:eastAsia="Calibri"/>
          <w:bCs/>
          <w:spacing w:val="1"/>
        </w:rPr>
        <w:t xml:space="preserve">. </w:t>
      </w:r>
      <w:r w:rsidRPr="00E44D55">
        <w:rPr>
          <w:rFonts w:eastAsia="Calibri"/>
          <w:bCs/>
          <w:spacing w:val="1"/>
        </w:rPr>
        <w:t xml:space="preserve">2. </w:t>
      </w:r>
      <w:proofErr w:type="gramStart"/>
      <w:r w:rsidRPr="00E44D55">
        <w:rPr>
          <w:rFonts w:eastAsia="Calibri"/>
          <w:bCs/>
          <w:spacing w:val="1"/>
        </w:rPr>
        <w:t>Потренироваться в написании слов с этой орфограммой)</w:t>
      </w:r>
      <w:proofErr w:type="gramEnd"/>
    </w:p>
    <w:p w:rsidR="00E44D55" w:rsidRPr="00E44D55" w:rsidRDefault="00E44D55" w:rsidP="00E44D55">
      <w:pPr>
        <w:spacing w:after="0" w:line="240" w:lineRule="auto"/>
        <w:rPr>
          <w:rFonts w:eastAsia="Calibri"/>
          <w:bCs/>
          <w:spacing w:val="1"/>
        </w:rPr>
      </w:pPr>
      <w:r w:rsidRPr="00E44D55">
        <w:rPr>
          <w:rFonts w:eastAsia="Calibri"/>
          <w:bCs/>
          <w:spacing w:val="1"/>
        </w:rPr>
        <w:t>- Что получилось из этого на уроке?</w:t>
      </w:r>
    </w:p>
    <w:p w:rsidR="00E44D55" w:rsidRPr="00E44D55" w:rsidRDefault="00E44D55" w:rsidP="00E44D55">
      <w:pPr>
        <w:spacing w:after="0" w:line="240" w:lineRule="auto"/>
        <w:rPr>
          <w:rFonts w:eastAsia="Calibri"/>
          <w:bCs/>
          <w:spacing w:val="1"/>
        </w:rPr>
      </w:pPr>
      <w:r w:rsidRPr="00E44D55">
        <w:rPr>
          <w:rFonts w:eastAsia="Calibri"/>
          <w:bCs/>
          <w:spacing w:val="1"/>
        </w:rPr>
        <w:t xml:space="preserve">- Где может пригодиться знание этого правила? (при работе на других уроках, письмо кому – либо…) </w:t>
      </w:r>
    </w:p>
    <w:p w:rsidR="00E44D55" w:rsidRDefault="00E44D55" w:rsidP="00E44D55">
      <w:pPr>
        <w:spacing w:after="0" w:line="240" w:lineRule="auto"/>
        <w:rPr>
          <w:rFonts w:eastAsia="Calibri"/>
          <w:bCs/>
          <w:spacing w:val="1"/>
        </w:rPr>
      </w:pPr>
      <w:r w:rsidRPr="00E44D55">
        <w:rPr>
          <w:rFonts w:eastAsia="Calibri"/>
          <w:bCs/>
          <w:spacing w:val="1"/>
        </w:rPr>
        <w:t>- Почему это орфограмма? (можно ошибиться в написании, т.к. звучание и произношение не совпадают)</w:t>
      </w:r>
    </w:p>
    <w:p w:rsidR="00CD32A4" w:rsidRPr="00E44D55" w:rsidRDefault="00CD32A4" w:rsidP="00E44D55">
      <w:pPr>
        <w:spacing w:after="0" w:line="240" w:lineRule="auto"/>
        <w:rPr>
          <w:rFonts w:eastAsia="Calibri"/>
          <w:bCs/>
          <w:spacing w:val="1"/>
        </w:rPr>
      </w:pPr>
      <w:r>
        <w:rPr>
          <w:rFonts w:eastAsia="Calibri"/>
          <w:bCs/>
          <w:spacing w:val="1"/>
        </w:rPr>
        <w:t>- Продолжите фразу:</w:t>
      </w:r>
    </w:p>
    <w:p w:rsidR="00E44D55" w:rsidRPr="00E44D55" w:rsidRDefault="00E44D55" w:rsidP="00E44D55">
      <w:pPr>
        <w:pStyle w:val="a3"/>
        <w:spacing w:after="0" w:line="240" w:lineRule="auto"/>
        <w:rPr>
          <w:rFonts w:eastAsia="Calibri"/>
          <w:bCs/>
          <w:spacing w:val="1"/>
        </w:rPr>
      </w:pPr>
      <w:r w:rsidRPr="00E44D55">
        <w:rPr>
          <w:rFonts w:eastAsia="Calibri"/>
          <w:bCs/>
          <w:spacing w:val="1"/>
        </w:rPr>
        <w:t>- У меня получилось…</w:t>
      </w:r>
    </w:p>
    <w:p w:rsidR="00E44D55" w:rsidRPr="00E44D55" w:rsidRDefault="00E44D55" w:rsidP="00E44D55">
      <w:pPr>
        <w:pStyle w:val="a3"/>
        <w:spacing w:after="0" w:line="240" w:lineRule="auto"/>
        <w:rPr>
          <w:rFonts w:eastAsia="Calibri"/>
          <w:bCs/>
          <w:spacing w:val="1"/>
        </w:rPr>
      </w:pPr>
      <w:r w:rsidRPr="00E44D55">
        <w:rPr>
          <w:rFonts w:eastAsia="Calibri"/>
          <w:bCs/>
          <w:spacing w:val="1"/>
        </w:rPr>
        <w:t>- Я понял…</w:t>
      </w:r>
    </w:p>
    <w:p w:rsidR="00BD294B" w:rsidRDefault="00E44D55" w:rsidP="00E44D55">
      <w:pPr>
        <w:pStyle w:val="a3"/>
        <w:spacing w:after="0" w:line="240" w:lineRule="auto"/>
        <w:jc w:val="both"/>
        <w:rPr>
          <w:rFonts w:eastAsia="Calibri"/>
          <w:bCs/>
          <w:spacing w:val="1"/>
        </w:rPr>
      </w:pPr>
      <w:r w:rsidRPr="00E44D55">
        <w:rPr>
          <w:rFonts w:eastAsia="Calibri"/>
          <w:bCs/>
          <w:spacing w:val="1"/>
        </w:rPr>
        <w:t>- Было трудно…</w:t>
      </w:r>
    </w:p>
    <w:p w:rsidR="00430062" w:rsidRDefault="00430062" w:rsidP="00E44D55">
      <w:pPr>
        <w:spacing w:after="0" w:line="240" w:lineRule="auto"/>
        <w:jc w:val="both"/>
        <w:rPr>
          <w:bCs/>
          <w:iCs/>
        </w:rPr>
      </w:pPr>
      <w:r>
        <w:rPr>
          <w:bCs/>
          <w:iCs/>
        </w:rPr>
        <w:lastRenderedPageBreak/>
        <w:t xml:space="preserve">- </w:t>
      </w:r>
      <w:r w:rsidR="00E44D55">
        <w:rPr>
          <w:bCs/>
          <w:iCs/>
        </w:rPr>
        <w:t>У вас на партах лежат капельки разного цвета</w:t>
      </w:r>
      <w:r>
        <w:rPr>
          <w:bCs/>
          <w:iCs/>
        </w:rPr>
        <w:t xml:space="preserve">: </w:t>
      </w:r>
    </w:p>
    <w:p w:rsidR="00430062" w:rsidRDefault="00430062" w:rsidP="00E44D55">
      <w:pPr>
        <w:spacing w:after="0" w:line="240" w:lineRule="auto"/>
        <w:jc w:val="both"/>
        <w:rPr>
          <w:bCs/>
          <w:iCs/>
        </w:rPr>
      </w:pPr>
      <w:r>
        <w:rPr>
          <w:bCs/>
          <w:iCs/>
        </w:rPr>
        <w:t>ЖЕЛТЫЙ – я доволен своей работой на уроке;</w:t>
      </w:r>
    </w:p>
    <w:p w:rsidR="00430062" w:rsidRDefault="00430062" w:rsidP="00E44D55">
      <w:pPr>
        <w:spacing w:after="0" w:line="240" w:lineRule="auto"/>
        <w:jc w:val="both"/>
        <w:rPr>
          <w:bCs/>
          <w:iCs/>
        </w:rPr>
      </w:pPr>
      <w:r>
        <w:rPr>
          <w:bCs/>
          <w:iCs/>
        </w:rPr>
        <w:t>СИНИЙ – были ошибки, но я с ними справился;</w:t>
      </w:r>
    </w:p>
    <w:p w:rsidR="00E44D55" w:rsidRDefault="00430062" w:rsidP="00E44D55">
      <w:pPr>
        <w:spacing w:after="0" w:line="240" w:lineRule="auto"/>
        <w:jc w:val="both"/>
        <w:rPr>
          <w:bCs/>
          <w:iCs/>
        </w:rPr>
      </w:pPr>
      <w:r>
        <w:rPr>
          <w:bCs/>
          <w:iCs/>
        </w:rPr>
        <w:t xml:space="preserve">КРАСНЫЙ - </w:t>
      </w:r>
      <w:r w:rsidR="00E44D55">
        <w:rPr>
          <w:bCs/>
          <w:iCs/>
        </w:rPr>
        <w:t xml:space="preserve"> </w:t>
      </w:r>
      <w:r w:rsidR="00D523C3">
        <w:rPr>
          <w:bCs/>
          <w:iCs/>
        </w:rPr>
        <w:t xml:space="preserve">были </w:t>
      </w:r>
      <w:proofErr w:type="gramStart"/>
      <w:r w:rsidR="00D523C3">
        <w:rPr>
          <w:bCs/>
          <w:iCs/>
        </w:rPr>
        <w:t>ошибки</w:t>
      </w:r>
      <w:proofErr w:type="gramEnd"/>
      <w:r w:rsidR="00D523C3">
        <w:rPr>
          <w:bCs/>
          <w:iCs/>
        </w:rPr>
        <w:t xml:space="preserve"> и я </w:t>
      </w:r>
      <w:r w:rsidR="00D523C3" w:rsidRPr="0006358C">
        <w:rPr>
          <w:bCs/>
          <w:iCs/>
        </w:rPr>
        <w:t>с</w:t>
      </w:r>
      <w:r w:rsidR="0006358C">
        <w:rPr>
          <w:bCs/>
          <w:iCs/>
        </w:rPr>
        <w:t xml:space="preserve"> </w:t>
      </w:r>
      <w:r w:rsidR="00D523C3" w:rsidRPr="0006358C">
        <w:rPr>
          <w:bCs/>
          <w:iCs/>
        </w:rPr>
        <w:t xml:space="preserve">ними </w:t>
      </w:r>
      <w:r w:rsidR="0006358C">
        <w:rPr>
          <w:bCs/>
          <w:iCs/>
        </w:rPr>
        <w:t xml:space="preserve">не </w:t>
      </w:r>
      <w:r w:rsidR="00D523C3">
        <w:rPr>
          <w:bCs/>
          <w:iCs/>
        </w:rPr>
        <w:t>справился</w:t>
      </w:r>
      <w:r>
        <w:rPr>
          <w:bCs/>
          <w:iCs/>
        </w:rPr>
        <w:t>.</w:t>
      </w:r>
    </w:p>
    <w:p w:rsidR="00430062" w:rsidRDefault="00430062" w:rsidP="00E44D55">
      <w:pPr>
        <w:spacing w:after="0" w:line="240" w:lineRule="auto"/>
        <w:jc w:val="both"/>
        <w:rPr>
          <w:bCs/>
          <w:iCs/>
        </w:rPr>
      </w:pPr>
      <w:r>
        <w:rPr>
          <w:bCs/>
          <w:iCs/>
        </w:rPr>
        <w:t xml:space="preserve">- Предлагаю из них на доске </w:t>
      </w:r>
      <w:r w:rsidR="00CD32A4">
        <w:rPr>
          <w:bCs/>
          <w:iCs/>
        </w:rPr>
        <w:t xml:space="preserve">сделать </w:t>
      </w:r>
      <w:r>
        <w:rPr>
          <w:bCs/>
          <w:iCs/>
        </w:rPr>
        <w:t xml:space="preserve">облако, которое нам скажет о результате </w:t>
      </w:r>
      <w:r w:rsidR="00CD32A4">
        <w:rPr>
          <w:bCs/>
          <w:iCs/>
        </w:rPr>
        <w:t xml:space="preserve">урока </w:t>
      </w:r>
      <w:r>
        <w:rPr>
          <w:bCs/>
          <w:iCs/>
        </w:rPr>
        <w:t>(подведение итога).</w:t>
      </w:r>
    </w:p>
    <w:p w:rsidR="003F7044" w:rsidRDefault="003F7044" w:rsidP="00430062">
      <w:pPr>
        <w:spacing w:after="0" w:line="240" w:lineRule="auto"/>
        <w:rPr>
          <w:b/>
          <w:bCs/>
          <w:iCs/>
        </w:rPr>
      </w:pPr>
    </w:p>
    <w:p w:rsidR="0006358C" w:rsidRDefault="00430062" w:rsidP="0006358C">
      <w:pPr>
        <w:spacing w:after="0" w:line="240" w:lineRule="auto"/>
        <w:rPr>
          <w:b/>
          <w:bCs/>
          <w:iCs/>
        </w:rPr>
      </w:pPr>
      <w:r>
        <w:rPr>
          <w:b/>
          <w:bCs/>
          <w:iCs/>
        </w:rPr>
        <w:t>Домашнее задание</w:t>
      </w:r>
      <w:r w:rsidR="0006358C">
        <w:rPr>
          <w:b/>
          <w:bCs/>
          <w:iCs/>
        </w:rPr>
        <w:t>:</w:t>
      </w:r>
    </w:p>
    <w:p w:rsidR="00B35FE3" w:rsidRPr="00B35FE3" w:rsidRDefault="00B35FE3" w:rsidP="0006358C">
      <w:pPr>
        <w:spacing w:after="0" w:line="240" w:lineRule="auto"/>
        <w:rPr>
          <w:bCs/>
          <w:iCs/>
        </w:rPr>
      </w:pPr>
      <w:r w:rsidRPr="00B35FE3">
        <w:rPr>
          <w:rFonts w:eastAsia="Calibri"/>
          <w:bCs/>
          <w:spacing w:val="1"/>
        </w:rPr>
        <w:t>Повторить эталон (способ проверки парного сомнительного согласного в середине слова)</w:t>
      </w:r>
    </w:p>
    <w:p w:rsidR="00ED77D7" w:rsidRPr="00ED77D7" w:rsidRDefault="00ED77D7" w:rsidP="00430062">
      <w:pPr>
        <w:pStyle w:val="a3"/>
        <w:numPr>
          <w:ilvl w:val="0"/>
          <w:numId w:val="24"/>
        </w:numPr>
        <w:spacing w:after="0" w:line="240" w:lineRule="auto"/>
        <w:jc w:val="both"/>
        <w:rPr>
          <w:bCs/>
          <w:iCs/>
        </w:rPr>
      </w:pPr>
      <w:r>
        <w:rPr>
          <w:rFonts w:eastAsia="Calibri"/>
          <w:bCs/>
          <w:spacing w:val="1"/>
        </w:rPr>
        <w:t>Задание на выбор</w:t>
      </w:r>
      <w:ins w:id="4" w:author="Пользователь Windows" w:date="2018-05-15T23:20:00Z">
        <w:r w:rsidR="00CE2DDE">
          <w:rPr>
            <w:rFonts w:eastAsia="Calibri"/>
            <w:bCs/>
            <w:spacing w:val="1"/>
          </w:rPr>
          <w:t xml:space="preserve"> </w:t>
        </w:r>
        <w:r w:rsidR="00CE2DDE" w:rsidRPr="00CE2DDE">
          <w:rPr>
            <w:rFonts w:eastAsia="Calibri"/>
            <w:bCs/>
            <w:spacing w:val="1"/>
            <w:u w:val="single"/>
          </w:rPr>
          <w:t>(написано на обратной стороне карточки)</w:t>
        </w:r>
      </w:ins>
      <w:r w:rsidRPr="00CE2DDE">
        <w:rPr>
          <w:rFonts w:eastAsia="Calibri"/>
          <w:bCs/>
          <w:spacing w:val="1"/>
          <w:u w:val="single"/>
        </w:rPr>
        <w:t>:</w:t>
      </w:r>
    </w:p>
    <w:p w:rsidR="00573BC9" w:rsidRPr="00573BC9" w:rsidRDefault="00B35FE3" w:rsidP="00ED77D7">
      <w:pPr>
        <w:pStyle w:val="a3"/>
        <w:numPr>
          <w:ilvl w:val="0"/>
          <w:numId w:val="25"/>
        </w:numPr>
        <w:spacing w:after="0" w:line="240" w:lineRule="auto"/>
        <w:jc w:val="both"/>
        <w:rPr>
          <w:bCs/>
          <w:iCs/>
        </w:rPr>
      </w:pPr>
      <w:r w:rsidRPr="00573BC9">
        <w:rPr>
          <w:rFonts w:eastAsia="Calibri"/>
          <w:bCs/>
          <w:spacing w:val="1"/>
        </w:rPr>
        <w:t xml:space="preserve">Выписать из текста </w:t>
      </w:r>
      <w:r w:rsidR="00ED77D7" w:rsidRPr="00573BC9">
        <w:rPr>
          <w:rFonts w:eastAsia="Calibri"/>
          <w:bCs/>
          <w:spacing w:val="1"/>
        </w:rPr>
        <w:t>три</w:t>
      </w:r>
      <w:r w:rsidRPr="00573BC9">
        <w:rPr>
          <w:rFonts w:eastAsia="Calibri"/>
          <w:bCs/>
          <w:spacing w:val="1"/>
        </w:rPr>
        <w:t xml:space="preserve"> любых слова с парным сомнительным согласным в середине слова, записать к ним проверочные слова. </w:t>
      </w:r>
    </w:p>
    <w:p w:rsidR="00ED77D7" w:rsidRPr="00573BC9" w:rsidRDefault="00ED77D7" w:rsidP="00ED77D7">
      <w:pPr>
        <w:pStyle w:val="a3"/>
        <w:numPr>
          <w:ilvl w:val="0"/>
          <w:numId w:val="25"/>
        </w:numPr>
        <w:spacing w:after="0" w:line="240" w:lineRule="auto"/>
        <w:jc w:val="both"/>
        <w:rPr>
          <w:bCs/>
          <w:iCs/>
        </w:rPr>
      </w:pPr>
      <w:r w:rsidRPr="00573BC9">
        <w:rPr>
          <w:rFonts w:eastAsia="Calibri"/>
          <w:bCs/>
          <w:spacing w:val="1"/>
        </w:rPr>
        <w:t xml:space="preserve">Придумать </w:t>
      </w:r>
      <w:r w:rsidR="00573BC9" w:rsidRPr="00573BC9">
        <w:rPr>
          <w:rFonts w:eastAsia="Calibri"/>
          <w:bCs/>
          <w:spacing w:val="1"/>
        </w:rPr>
        <w:t>три любых слова с парным сомнительным согласным в середине слова, записать к ним проверочные слова.</w:t>
      </w:r>
    </w:p>
    <w:p w:rsidR="00430062" w:rsidRPr="00ED77D7" w:rsidRDefault="00ED77D7" w:rsidP="00E44D55">
      <w:pPr>
        <w:pStyle w:val="a3"/>
        <w:numPr>
          <w:ilvl w:val="0"/>
          <w:numId w:val="24"/>
        </w:numPr>
        <w:spacing w:after="0" w:line="240" w:lineRule="auto"/>
        <w:jc w:val="both"/>
        <w:rPr>
          <w:bCs/>
          <w:iCs/>
        </w:rPr>
      </w:pPr>
      <w:r w:rsidRPr="00ED77D7">
        <w:rPr>
          <w:rFonts w:eastAsia="Calibri"/>
          <w:bCs/>
          <w:spacing w:val="1"/>
        </w:rPr>
        <w:t>Составить и записать 3</w:t>
      </w:r>
      <w:r>
        <w:rPr>
          <w:rFonts w:eastAsia="Calibri"/>
          <w:bCs/>
          <w:spacing w:val="1"/>
        </w:rPr>
        <w:t xml:space="preserve"> предложения со </w:t>
      </w:r>
      <w:r w:rsidR="00430062" w:rsidRPr="00ED77D7">
        <w:rPr>
          <w:rFonts w:eastAsia="Calibri"/>
          <w:bCs/>
          <w:spacing w:val="1"/>
        </w:rPr>
        <w:t>словами</w:t>
      </w:r>
      <w:r>
        <w:rPr>
          <w:rFonts w:eastAsia="Calibri"/>
          <w:bCs/>
          <w:spacing w:val="1"/>
        </w:rPr>
        <w:t>, которые вы выписали.</w:t>
      </w:r>
    </w:p>
    <w:p w:rsidR="00C703A5" w:rsidRDefault="00C703A5" w:rsidP="007921E7">
      <w:pPr>
        <w:spacing w:after="0" w:line="240" w:lineRule="auto"/>
        <w:jc w:val="center"/>
        <w:rPr>
          <w:b/>
          <w:color w:val="0070C0"/>
          <w:sz w:val="28"/>
        </w:rPr>
      </w:pPr>
    </w:p>
    <w:p w:rsidR="0045520F" w:rsidRDefault="0045520F" w:rsidP="00576D79">
      <w:pPr>
        <w:pStyle w:val="a3"/>
        <w:spacing w:after="0" w:line="240" w:lineRule="auto"/>
        <w:jc w:val="both"/>
      </w:pPr>
    </w:p>
    <w:sectPr w:rsidR="0045520F" w:rsidSect="00A03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465C6"/>
    <w:multiLevelType w:val="hybridMultilevel"/>
    <w:tmpl w:val="FEFE1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5024D"/>
    <w:multiLevelType w:val="hybridMultilevel"/>
    <w:tmpl w:val="601CAE32"/>
    <w:lvl w:ilvl="0" w:tplc="E7DC9F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E64E1"/>
    <w:multiLevelType w:val="hybridMultilevel"/>
    <w:tmpl w:val="A4A86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F00FE9"/>
    <w:multiLevelType w:val="hybridMultilevel"/>
    <w:tmpl w:val="A9246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B389A"/>
    <w:multiLevelType w:val="hybridMultilevel"/>
    <w:tmpl w:val="6798C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2A5275"/>
    <w:multiLevelType w:val="hybridMultilevel"/>
    <w:tmpl w:val="F40E7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9312C9"/>
    <w:multiLevelType w:val="hybridMultilevel"/>
    <w:tmpl w:val="BFFA60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4260B33"/>
    <w:multiLevelType w:val="hybridMultilevel"/>
    <w:tmpl w:val="C276B0D2"/>
    <w:lvl w:ilvl="0" w:tplc="7018A614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99360D"/>
    <w:multiLevelType w:val="hybridMultilevel"/>
    <w:tmpl w:val="09A0A744"/>
    <w:lvl w:ilvl="0" w:tplc="2BC44C0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A42B33"/>
    <w:multiLevelType w:val="hybridMultilevel"/>
    <w:tmpl w:val="E87A2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C39F7"/>
    <w:multiLevelType w:val="hybridMultilevel"/>
    <w:tmpl w:val="5DF4CFE2"/>
    <w:lvl w:ilvl="0" w:tplc="D33E90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2483E57"/>
    <w:multiLevelType w:val="hybridMultilevel"/>
    <w:tmpl w:val="F40E7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300018"/>
    <w:multiLevelType w:val="hybridMultilevel"/>
    <w:tmpl w:val="F418D03A"/>
    <w:lvl w:ilvl="0" w:tplc="DAFA4EA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65B63C92"/>
    <w:multiLevelType w:val="hybridMultilevel"/>
    <w:tmpl w:val="EA16D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E40594"/>
    <w:multiLevelType w:val="hybridMultilevel"/>
    <w:tmpl w:val="408EF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AD1D8A"/>
    <w:multiLevelType w:val="hybridMultilevel"/>
    <w:tmpl w:val="07BABA84"/>
    <w:lvl w:ilvl="0" w:tplc="8AD8EFE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2112CC"/>
    <w:multiLevelType w:val="hybridMultilevel"/>
    <w:tmpl w:val="DEC6F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EB6A8E"/>
    <w:multiLevelType w:val="hybridMultilevel"/>
    <w:tmpl w:val="E87A2F8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DFA62BC"/>
    <w:multiLevelType w:val="hybridMultilevel"/>
    <w:tmpl w:val="110A2600"/>
    <w:lvl w:ilvl="0" w:tplc="A06619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726B9C"/>
    <w:multiLevelType w:val="hybridMultilevel"/>
    <w:tmpl w:val="BDD07368"/>
    <w:lvl w:ilvl="0" w:tplc="C2805462">
      <w:start w:val="1"/>
      <w:numFmt w:val="decimal"/>
      <w:lvlText w:val="%1."/>
      <w:lvlJc w:val="left"/>
      <w:pPr>
        <w:ind w:left="45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0" w:hanging="360"/>
      </w:pPr>
    </w:lvl>
    <w:lvl w:ilvl="2" w:tplc="0419001B" w:tentative="1">
      <w:start w:val="1"/>
      <w:numFmt w:val="lowerRoman"/>
      <w:lvlText w:val="%3."/>
      <w:lvlJc w:val="right"/>
      <w:pPr>
        <w:ind w:left="1770" w:hanging="180"/>
      </w:pPr>
    </w:lvl>
    <w:lvl w:ilvl="3" w:tplc="0419000F" w:tentative="1">
      <w:start w:val="1"/>
      <w:numFmt w:val="decimal"/>
      <w:lvlText w:val="%4."/>
      <w:lvlJc w:val="left"/>
      <w:pPr>
        <w:ind w:left="2490" w:hanging="360"/>
      </w:pPr>
    </w:lvl>
    <w:lvl w:ilvl="4" w:tplc="04190019" w:tentative="1">
      <w:start w:val="1"/>
      <w:numFmt w:val="lowerLetter"/>
      <w:lvlText w:val="%5."/>
      <w:lvlJc w:val="left"/>
      <w:pPr>
        <w:ind w:left="3210" w:hanging="360"/>
      </w:pPr>
    </w:lvl>
    <w:lvl w:ilvl="5" w:tplc="0419001B" w:tentative="1">
      <w:start w:val="1"/>
      <w:numFmt w:val="lowerRoman"/>
      <w:lvlText w:val="%6."/>
      <w:lvlJc w:val="right"/>
      <w:pPr>
        <w:ind w:left="3930" w:hanging="180"/>
      </w:pPr>
    </w:lvl>
    <w:lvl w:ilvl="6" w:tplc="0419000F" w:tentative="1">
      <w:start w:val="1"/>
      <w:numFmt w:val="decimal"/>
      <w:lvlText w:val="%7."/>
      <w:lvlJc w:val="left"/>
      <w:pPr>
        <w:ind w:left="4650" w:hanging="360"/>
      </w:pPr>
    </w:lvl>
    <w:lvl w:ilvl="7" w:tplc="04190019" w:tentative="1">
      <w:start w:val="1"/>
      <w:numFmt w:val="lowerLetter"/>
      <w:lvlText w:val="%8."/>
      <w:lvlJc w:val="left"/>
      <w:pPr>
        <w:ind w:left="5370" w:hanging="360"/>
      </w:pPr>
    </w:lvl>
    <w:lvl w:ilvl="8" w:tplc="0419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20">
    <w:nsid w:val="72E17578"/>
    <w:multiLevelType w:val="hybridMultilevel"/>
    <w:tmpl w:val="9156180C"/>
    <w:lvl w:ilvl="0" w:tplc="7262A2C2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A40CD2"/>
    <w:multiLevelType w:val="hybridMultilevel"/>
    <w:tmpl w:val="F16C5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4404EF"/>
    <w:multiLevelType w:val="hybridMultilevel"/>
    <w:tmpl w:val="F802E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8D542D"/>
    <w:multiLevelType w:val="hybridMultilevel"/>
    <w:tmpl w:val="F40E78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9604C"/>
    <w:multiLevelType w:val="hybridMultilevel"/>
    <w:tmpl w:val="110A2600"/>
    <w:lvl w:ilvl="0" w:tplc="A06619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2"/>
  </w:num>
  <w:num w:numId="4">
    <w:abstractNumId w:val="13"/>
  </w:num>
  <w:num w:numId="5">
    <w:abstractNumId w:val="21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0"/>
  </w:num>
  <w:num w:numId="9">
    <w:abstractNumId w:val="24"/>
  </w:num>
  <w:num w:numId="10">
    <w:abstractNumId w:val="5"/>
  </w:num>
  <w:num w:numId="11">
    <w:abstractNumId w:val="11"/>
  </w:num>
  <w:num w:numId="12">
    <w:abstractNumId w:val="23"/>
  </w:num>
  <w:num w:numId="13">
    <w:abstractNumId w:val="15"/>
  </w:num>
  <w:num w:numId="14">
    <w:abstractNumId w:val="8"/>
  </w:num>
  <w:num w:numId="15">
    <w:abstractNumId w:val="22"/>
  </w:num>
  <w:num w:numId="16">
    <w:abstractNumId w:val="18"/>
  </w:num>
  <w:num w:numId="17">
    <w:abstractNumId w:val="9"/>
  </w:num>
  <w:num w:numId="18">
    <w:abstractNumId w:val="17"/>
  </w:num>
  <w:num w:numId="19">
    <w:abstractNumId w:val="7"/>
  </w:num>
  <w:num w:numId="20">
    <w:abstractNumId w:val="10"/>
  </w:num>
  <w:num w:numId="21">
    <w:abstractNumId w:val="3"/>
  </w:num>
  <w:num w:numId="22">
    <w:abstractNumId w:val="12"/>
  </w:num>
  <w:num w:numId="23">
    <w:abstractNumId w:val="19"/>
  </w:num>
  <w:num w:numId="24">
    <w:abstractNumId w:val="14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oNotTrackMoves/>
  <w:doNotTrackFormatting/>
  <w:defaultTabStop w:val="708"/>
  <w:characterSpacingControl w:val="doNotCompress"/>
  <w:compat>
    <w:compatSetting w:name="compatibilityMode" w:uri="http://schemas.microsoft.com/office/word" w:val="12"/>
  </w:compat>
  <w:rsids>
    <w:rsidRoot w:val="006B09EC"/>
    <w:rsid w:val="00020294"/>
    <w:rsid w:val="000421D0"/>
    <w:rsid w:val="0006358C"/>
    <w:rsid w:val="00070821"/>
    <w:rsid w:val="000769DD"/>
    <w:rsid w:val="0008627C"/>
    <w:rsid w:val="000C28F5"/>
    <w:rsid w:val="000D0F94"/>
    <w:rsid w:val="000D60CD"/>
    <w:rsid w:val="001068D0"/>
    <w:rsid w:val="00125C24"/>
    <w:rsid w:val="00126AC8"/>
    <w:rsid w:val="00131AEB"/>
    <w:rsid w:val="00153029"/>
    <w:rsid w:val="00196DA0"/>
    <w:rsid w:val="001A6938"/>
    <w:rsid w:val="001B537F"/>
    <w:rsid w:val="001C18DA"/>
    <w:rsid w:val="001C517B"/>
    <w:rsid w:val="001D5FFB"/>
    <w:rsid w:val="001E4466"/>
    <w:rsid w:val="001F0F43"/>
    <w:rsid w:val="00217ED8"/>
    <w:rsid w:val="00220530"/>
    <w:rsid w:val="00234AB1"/>
    <w:rsid w:val="00241FD1"/>
    <w:rsid w:val="002624A4"/>
    <w:rsid w:val="00287CA1"/>
    <w:rsid w:val="00295214"/>
    <w:rsid w:val="002E5B8E"/>
    <w:rsid w:val="00314576"/>
    <w:rsid w:val="0031757C"/>
    <w:rsid w:val="00325241"/>
    <w:rsid w:val="003275B7"/>
    <w:rsid w:val="00333857"/>
    <w:rsid w:val="00340372"/>
    <w:rsid w:val="00374740"/>
    <w:rsid w:val="003811EF"/>
    <w:rsid w:val="00386D34"/>
    <w:rsid w:val="003A326E"/>
    <w:rsid w:val="003B15EF"/>
    <w:rsid w:val="003B2355"/>
    <w:rsid w:val="003E19D0"/>
    <w:rsid w:val="003E28C0"/>
    <w:rsid w:val="003F014E"/>
    <w:rsid w:val="003F34B3"/>
    <w:rsid w:val="003F7044"/>
    <w:rsid w:val="00427CB9"/>
    <w:rsid w:val="00430062"/>
    <w:rsid w:val="00454392"/>
    <w:rsid w:val="0045520F"/>
    <w:rsid w:val="004865A7"/>
    <w:rsid w:val="00493E27"/>
    <w:rsid w:val="004C0AC8"/>
    <w:rsid w:val="004C1184"/>
    <w:rsid w:val="004D3034"/>
    <w:rsid w:val="004F106A"/>
    <w:rsid w:val="00532C7F"/>
    <w:rsid w:val="00534445"/>
    <w:rsid w:val="00537B30"/>
    <w:rsid w:val="00541324"/>
    <w:rsid w:val="00545D89"/>
    <w:rsid w:val="00556EE5"/>
    <w:rsid w:val="0057040D"/>
    <w:rsid w:val="00573BC9"/>
    <w:rsid w:val="00576D79"/>
    <w:rsid w:val="005A4E44"/>
    <w:rsid w:val="005A581A"/>
    <w:rsid w:val="005C704A"/>
    <w:rsid w:val="005E5115"/>
    <w:rsid w:val="005F0E1D"/>
    <w:rsid w:val="00617703"/>
    <w:rsid w:val="00653783"/>
    <w:rsid w:val="00664FF2"/>
    <w:rsid w:val="00671A70"/>
    <w:rsid w:val="00691FFB"/>
    <w:rsid w:val="006B09EC"/>
    <w:rsid w:val="006C0CB8"/>
    <w:rsid w:val="006F121C"/>
    <w:rsid w:val="0071117B"/>
    <w:rsid w:val="007145ED"/>
    <w:rsid w:val="007465B9"/>
    <w:rsid w:val="00747B0F"/>
    <w:rsid w:val="00780D0B"/>
    <w:rsid w:val="00786867"/>
    <w:rsid w:val="00787991"/>
    <w:rsid w:val="007921E7"/>
    <w:rsid w:val="007A4F9C"/>
    <w:rsid w:val="007A7475"/>
    <w:rsid w:val="007B0DB6"/>
    <w:rsid w:val="007E3CFF"/>
    <w:rsid w:val="007E6E99"/>
    <w:rsid w:val="007F3D62"/>
    <w:rsid w:val="008019BA"/>
    <w:rsid w:val="0081293D"/>
    <w:rsid w:val="00817EF7"/>
    <w:rsid w:val="008243C4"/>
    <w:rsid w:val="008673D6"/>
    <w:rsid w:val="00876302"/>
    <w:rsid w:val="00876F50"/>
    <w:rsid w:val="008A3D54"/>
    <w:rsid w:val="008C720C"/>
    <w:rsid w:val="008D3B9B"/>
    <w:rsid w:val="008E195B"/>
    <w:rsid w:val="008F1BED"/>
    <w:rsid w:val="00901ABA"/>
    <w:rsid w:val="0090791D"/>
    <w:rsid w:val="00932489"/>
    <w:rsid w:val="009372F0"/>
    <w:rsid w:val="00955881"/>
    <w:rsid w:val="0096056E"/>
    <w:rsid w:val="0096079B"/>
    <w:rsid w:val="009717AD"/>
    <w:rsid w:val="009800E7"/>
    <w:rsid w:val="009832D7"/>
    <w:rsid w:val="009C3040"/>
    <w:rsid w:val="009E2A49"/>
    <w:rsid w:val="009E68FB"/>
    <w:rsid w:val="00A03C21"/>
    <w:rsid w:val="00A2023F"/>
    <w:rsid w:val="00A53FD0"/>
    <w:rsid w:val="00AA6C63"/>
    <w:rsid w:val="00AC159A"/>
    <w:rsid w:val="00AD3C48"/>
    <w:rsid w:val="00AD5898"/>
    <w:rsid w:val="00AD7575"/>
    <w:rsid w:val="00AE46DC"/>
    <w:rsid w:val="00B03255"/>
    <w:rsid w:val="00B04674"/>
    <w:rsid w:val="00B1457E"/>
    <w:rsid w:val="00B1669B"/>
    <w:rsid w:val="00B17B6C"/>
    <w:rsid w:val="00B3497A"/>
    <w:rsid w:val="00B35FE3"/>
    <w:rsid w:val="00B4343B"/>
    <w:rsid w:val="00B555E0"/>
    <w:rsid w:val="00BB2C3F"/>
    <w:rsid w:val="00BB4340"/>
    <w:rsid w:val="00BD294B"/>
    <w:rsid w:val="00BD6DBF"/>
    <w:rsid w:val="00BE1401"/>
    <w:rsid w:val="00BE446D"/>
    <w:rsid w:val="00C05324"/>
    <w:rsid w:val="00C12875"/>
    <w:rsid w:val="00C337C3"/>
    <w:rsid w:val="00C465C1"/>
    <w:rsid w:val="00C703A5"/>
    <w:rsid w:val="00C7716A"/>
    <w:rsid w:val="00C90A40"/>
    <w:rsid w:val="00C966B5"/>
    <w:rsid w:val="00CD1756"/>
    <w:rsid w:val="00CD32A4"/>
    <w:rsid w:val="00CE2DDE"/>
    <w:rsid w:val="00D057A1"/>
    <w:rsid w:val="00D15561"/>
    <w:rsid w:val="00D21E25"/>
    <w:rsid w:val="00D272DE"/>
    <w:rsid w:val="00D31F68"/>
    <w:rsid w:val="00D523C3"/>
    <w:rsid w:val="00D56FB3"/>
    <w:rsid w:val="00D57C18"/>
    <w:rsid w:val="00D61C8C"/>
    <w:rsid w:val="00D62BF1"/>
    <w:rsid w:val="00D80D75"/>
    <w:rsid w:val="00D810E7"/>
    <w:rsid w:val="00DB2390"/>
    <w:rsid w:val="00DB4A9F"/>
    <w:rsid w:val="00DC5BD9"/>
    <w:rsid w:val="00DC6F6C"/>
    <w:rsid w:val="00DE2125"/>
    <w:rsid w:val="00DF1E86"/>
    <w:rsid w:val="00DF596D"/>
    <w:rsid w:val="00E212AE"/>
    <w:rsid w:val="00E32154"/>
    <w:rsid w:val="00E44D55"/>
    <w:rsid w:val="00E4650D"/>
    <w:rsid w:val="00E75031"/>
    <w:rsid w:val="00E90F9F"/>
    <w:rsid w:val="00E97593"/>
    <w:rsid w:val="00EA2680"/>
    <w:rsid w:val="00ED77D7"/>
    <w:rsid w:val="00EE5D1F"/>
    <w:rsid w:val="00EF1F43"/>
    <w:rsid w:val="00F01923"/>
    <w:rsid w:val="00F223C5"/>
    <w:rsid w:val="00F305D1"/>
    <w:rsid w:val="00F35C2F"/>
    <w:rsid w:val="00F53279"/>
    <w:rsid w:val="00F61F1D"/>
    <w:rsid w:val="00F77BA4"/>
    <w:rsid w:val="00F8025F"/>
    <w:rsid w:val="00F90237"/>
    <w:rsid w:val="00F977DC"/>
    <w:rsid w:val="00FA7F99"/>
    <w:rsid w:val="00FC3B54"/>
    <w:rsid w:val="00FC679A"/>
    <w:rsid w:val="00FC68FE"/>
    <w:rsid w:val="00FD18AC"/>
    <w:rsid w:val="00FD65CD"/>
    <w:rsid w:val="00FE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24"/>
    <w:rPr>
      <w:rFonts w:ascii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C24"/>
    <w:pPr>
      <w:ind w:left="720"/>
      <w:contextualSpacing/>
    </w:pPr>
  </w:style>
  <w:style w:type="character" w:customStyle="1" w:styleId="2">
    <w:name w:val="Заголовок №2_"/>
    <w:link w:val="20"/>
    <w:rsid w:val="00287CA1"/>
    <w:rPr>
      <w:sz w:val="17"/>
      <w:szCs w:val="17"/>
      <w:shd w:val="clear" w:color="auto" w:fill="FFFFFF"/>
    </w:rPr>
  </w:style>
  <w:style w:type="paragraph" w:customStyle="1" w:styleId="20">
    <w:name w:val="Заголовок №2"/>
    <w:basedOn w:val="a"/>
    <w:link w:val="2"/>
    <w:rsid w:val="00287CA1"/>
    <w:pPr>
      <w:shd w:val="clear" w:color="auto" w:fill="FFFFFF"/>
      <w:spacing w:after="0" w:line="154" w:lineRule="exact"/>
      <w:jc w:val="both"/>
      <w:outlineLvl w:val="1"/>
    </w:pPr>
    <w:rPr>
      <w:rFonts w:asciiTheme="minorHAnsi" w:hAnsiTheme="minorHAnsi" w:cstheme="minorBidi"/>
      <w:sz w:val="17"/>
      <w:szCs w:val="17"/>
      <w:shd w:val="clear" w:color="auto" w:fill="FFFFFF"/>
    </w:rPr>
  </w:style>
  <w:style w:type="character" w:customStyle="1" w:styleId="a4">
    <w:name w:val="Основной текст + Полужирный"/>
    <w:rsid w:val="0081293D"/>
    <w:rPr>
      <w:rFonts w:ascii="Times New Roman" w:hAnsi="Times New Roman" w:cs="Times New Roman"/>
      <w:b/>
      <w:bCs/>
      <w:spacing w:val="0"/>
      <w:sz w:val="16"/>
      <w:szCs w:val="16"/>
      <w:lang w:bidi="ar-SA"/>
    </w:rPr>
  </w:style>
  <w:style w:type="paragraph" w:styleId="a5">
    <w:name w:val="Body Text Indent"/>
    <w:basedOn w:val="a"/>
    <w:link w:val="a6"/>
    <w:rsid w:val="000D60CD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D60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Содержимое таблицы"/>
    <w:basedOn w:val="a"/>
    <w:rsid w:val="00314576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8">
    <w:name w:val="Normal (Web)"/>
    <w:basedOn w:val="a"/>
    <w:uiPriority w:val="99"/>
    <w:unhideWhenUsed/>
    <w:rsid w:val="00F977DC"/>
    <w:pPr>
      <w:spacing w:before="100" w:beforeAutospacing="1" w:after="100" w:afterAutospacing="1" w:line="240" w:lineRule="auto"/>
    </w:pPr>
    <w:rPr>
      <w:rFonts w:eastAsiaTheme="minorEastAsia"/>
      <w:szCs w:val="24"/>
      <w:lang w:eastAsia="ru-RU"/>
    </w:rPr>
  </w:style>
  <w:style w:type="table" w:styleId="a9">
    <w:name w:val="Table Grid"/>
    <w:basedOn w:val="a1"/>
    <w:uiPriority w:val="59"/>
    <w:rsid w:val="00F97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97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77DC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BD294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BD29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131AE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31AE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31AEB"/>
    <w:rPr>
      <w:rFonts w:ascii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31AE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31AEB"/>
    <w:rPr>
      <w:rFonts w:ascii="Times New Roman" w:hAnsi="Times New Roman" w:cs="Times New Roman"/>
      <w:b/>
      <w:bCs/>
      <w:sz w:val="20"/>
      <w:szCs w:val="20"/>
    </w:rPr>
  </w:style>
  <w:style w:type="paragraph" w:styleId="af3">
    <w:name w:val="No Spacing"/>
    <w:uiPriority w:val="1"/>
    <w:qFormat/>
    <w:rsid w:val="0096079B"/>
    <w:pPr>
      <w:spacing w:after="0" w:line="240" w:lineRule="auto"/>
    </w:pPr>
    <w:rPr>
      <w:rFonts w:ascii="Times New Roman" w:hAnsi="Times New Roman" w:cs="Times New Roman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C24"/>
    <w:rPr>
      <w:rFonts w:ascii="Times New Roman" w:hAnsi="Times New Roman" w:cs="Times New Roman"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C24"/>
    <w:pPr>
      <w:ind w:left="720"/>
      <w:contextualSpacing/>
    </w:pPr>
  </w:style>
  <w:style w:type="character" w:customStyle="1" w:styleId="2">
    <w:name w:val="Заголовок №2_"/>
    <w:link w:val="20"/>
    <w:rsid w:val="00287CA1"/>
    <w:rPr>
      <w:sz w:val="17"/>
      <w:szCs w:val="17"/>
      <w:shd w:val="clear" w:color="auto" w:fill="FFFFFF"/>
    </w:rPr>
  </w:style>
  <w:style w:type="paragraph" w:customStyle="1" w:styleId="20">
    <w:name w:val="Заголовок №2"/>
    <w:basedOn w:val="a"/>
    <w:link w:val="2"/>
    <w:rsid w:val="00287CA1"/>
    <w:pPr>
      <w:shd w:val="clear" w:color="auto" w:fill="FFFFFF"/>
      <w:spacing w:after="0" w:line="154" w:lineRule="exact"/>
      <w:jc w:val="both"/>
      <w:outlineLvl w:val="1"/>
    </w:pPr>
    <w:rPr>
      <w:rFonts w:asciiTheme="minorHAnsi" w:hAnsiTheme="minorHAnsi" w:cstheme="minorBidi"/>
      <w:sz w:val="17"/>
      <w:szCs w:val="17"/>
      <w:shd w:val="clear" w:color="auto" w:fill="FFFFFF"/>
    </w:rPr>
  </w:style>
  <w:style w:type="character" w:customStyle="1" w:styleId="a4">
    <w:name w:val="Основной текст + Полужирный"/>
    <w:rsid w:val="0081293D"/>
    <w:rPr>
      <w:rFonts w:ascii="Times New Roman" w:hAnsi="Times New Roman" w:cs="Times New Roman"/>
      <w:b/>
      <w:bCs/>
      <w:spacing w:val="0"/>
      <w:sz w:val="16"/>
      <w:szCs w:val="16"/>
      <w:lang w:bidi="ar-SA"/>
    </w:rPr>
  </w:style>
  <w:style w:type="paragraph" w:styleId="a5">
    <w:name w:val="Body Text Indent"/>
    <w:basedOn w:val="a"/>
    <w:link w:val="a6"/>
    <w:rsid w:val="000D60CD"/>
    <w:pPr>
      <w:spacing w:after="120" w:line="240" w:lineRule="auto"/>
      <w:ind w:left="283"/>
    </w:pPr>
    <w:rPr>
      <w:rFonts w:eastAsia="Times New Roman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0D60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Содержимое таблицы"/>
    <w:basedOn w:val="a"/>
    <w:rsid w:val="00314576"/>
    <w:pPr>
      <w:widowControl w:val="0"/>
      <w:suppressLineNumbers/>
      <w:suppressAutoHyphens/>
      <w:spacing w:after="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8">
    <w:name w:val="Normal (Web)"/>
    <w:basedOn w:val="a"/>
    <w:uiPriority w:val="99"/>
    <w:unhideWhenUsed/>
    <w:rsid w:val="00F977DC"/>
    <w:pPr>
      <w:spacing w:before="100" w:beforeAutospacing="1" w:after="100" w:afterAutospacing="1" w:line="240" w:lineRule="auto"/>
    </w:pPr>
    <w:rPr>
      <w:rFonts w:eastAsiaTheme="minorEastAsia"/>
      <w:szCs w:val="24"/>
      <w:lang w:eastAsia="ru-RU"/>
    </w:rPr>
  </w:style>
  <w:style w:type="table" w:styleId="a9">
    <w:name w:val="Table Grid"/>
    <w:basedOn w:val="a1"/>
    <w:uiPriority w:val="59"/>
    <w:rsid w:val="00F97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F977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977DC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BD294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rsid w:val="00BD29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131AE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131AE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131AEB"/>
    <w:rPr>
      <w:rFonts w:ascii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131AE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131AEB"/>
    <w:rPr>
      <w:rFonts w:ascii="Times New Roman" w:hAnsi="Times New Roman" w:cs="Times New Roman"/>
      <w:b/>
      <w:bCs/>
      <w:sz w:val="20"/>
      <w:szCs w:val="20"/>
    </w:rPr>
  </w:style>
  <w:style w:type="paragraph" w:styleId="af3">
    <w:name w:val="No Spacing"/>
    <w:uiPriority w:val="1"/>
    <w:qFormat/>
    <w:rsid w:val="0096079B"/>
    <w:pPr>
      <w:spacing w:after="0" w:line="240" w:lineRule="auto"/>
    </w:pPr>
    <w:rPr>
      <w:rFonts w:ascii="Times New Roman" w:hAnsi="Times New Roman" w:cs="Times New Roma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0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2031</Words>
  <Characters>11577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Киселева Наталья</cp:lastModifiedBy>
  <cp:revision>11</cp:revision>
  <dcterms:created xsi:type="dcterms:W3CDTF">2018-05-15T20:27:00Z</dcterms:created>
  <dcterms:modified xsi:type="dcterms:W3CDTF">2020-07-03T10:08:00Z</dcterms:modified>
</cp:coreProperties>
</file>